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F75" w:rsidRPr="00802D61" w:rsidRDefault="005E6F75" w:rsidP="005E6F75">
      <w:pPr>
        <w:pStyle w:val="BodyTextIndent"/>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5E6F75" w:rsidRPr="00E75F64" w:rsidRDefault="005E6F75" w:rsidP="005E6F75">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Pr>
          <w:rFonts w:ascii="GHEA Grapalat" w:hAnsi="GHEA Grapalat"/>
          <w:i w:val="0"/>
          <w:sz w:val="24"/>
          <w:szCs w:val="24"/>
        </w:rPr>
        <w:t xml:space="preserve">ировок </w:t>
      </w:r>
      <w:r w:rsidRPr="0084194C">
        <w:rPr>
          <w:rFonts w:ascii="GHEA Grapalat" w:hAnsi="GHEA Grapalat"/>
          <w:i w:val="0"/>
          <w:sz w:val="24"/>
          <w:szCs w:val="24"/>
        </w:rPr>
        <w:t xml:space="preserve">от </w:t>
      </w:r>
      <w:r w:rsidR="00532907">
        <w:rPr>
          <w:rFonts w:ascii="GHEA Grapalat" w:hAnsi="GHEA Grapalat"/>
          <w:i w:val="0"/>
          <w:sz w:val="24"/>
          <w:szCs w:val="24"/>
          <w:lang w:val="hy-AM"/>
        </w:rPr>
        <w:t>1</w:t>
      </w:r>
      <w:r w:rsidR="00907A71">
        <w:rPr>
          <w:rFonts w:ascii="GHEA Grapalat" w:hAnsi="GHEA Grapalat"/>
          <w:i w:val="0"/>
          <w:sz w:val="24"/>
          <w:szCs w:val="24"/>
          <w:lang w:val="hy-AM"/>
        </w:rPr>
        <w:t>8</w:t>
      </w:r>
      <w:r w:rsidRPr="001977F8">
        <w:rPr>
          <w:rFonts w:ascii="GHEA Grapalat" w:hAnsi="GHEA Grapalat"/>
          <w:i w:val="0"/>
          <w:sz w:val="24"/>
          <w:szCs w:val="24"/>
        </w:rPr>
        <w:t>.</w:t>
      </w:r>
      <w:r w:rsidR="00811591">
        <w:rPr>
          <w:rFonts w:ascii="GHEA Grapalat" w:hAnsi="GHEA Grapalat"/>
          <w:i w:val="0"/>
          <w:sz w:val="24"/>
          <w:szCs w:val="24"/>
          <w:lang w:val="hy-AM"/>
        </w:rPr>
        <w:t>12</w:t>
      </w:r>
      <w:r w:rsidRPr="001977F8">
        <w:rPr>
          <w:rFonts w:ascii="GHEA Grapalat" w:hAnsi="GHEA Grapalat"/>
          <w:i w:val="0"/>
          <w:sz w:val="24"/>
          <w:szCs w:val="24"/>
        </w:rPr>
        <w:t>.2025</w:t>
      </w:r>
      <w:r>
        <w:rPr>
          <w:rFonts w:ascii="GHEA Grapalat" w:hAnsi="GHEA Grapalat"/>
          <w:i w:val="0"/>
          <w:sz w:val="24"/>
          <w:szCs w:val="24"/>
        </w:rPr>
        <w:t xml:space="preserve"> </w:t>
      </w:r>
      <w:r w:rsidRPr="00FD0971">
        <w:rPr>
          <w:rFonts w:ascii="GHEA Grapalat" w:hAnsi="GHEA Grapalat"/>
          <w:i w:val="0"/>
          <w:sz w:val="24"/>
          <w:szCs w:val="24"/>
        </w:rPr>
        <w:t xml:space="preserve">года </w:t>
      </w:r>
      <w:r>
        <w:rPr>
          <w:rFonts w:ascii="GHEA Grapalat" w:hAnsi="GHEA Grapalat"/>
          <w:i w:val="0"/>
          <w:sz w:val="24"/>
          <w:szCs w:val="24"/>
        </w:rPr>
        <w:t>N</w:t>
      </w:r>
      <w:r>
        <w:rPr>
          <w:rFonts w:ascii="GHEA Grapalat" w:hAnsi="GHEA Grapalat"/>
          <w:i w:val="0"/>
          <w:sz w:val="24"/>
          <w:szCs w:val="24"/>
          <w:lang w:val="hy-AM"/>
        </w:rPr>
        <w:t>2</w:t>
      </w:r>
      <w:r w:rsidRPr="00FD0971">
        <w:rPr>
          <w:rFonts w:ascii="GHEA Grapalat" w:hAnsi="GHEA Grapalat"/>
          <w:i w:val="0"/>
          <w:sz w:val="24"/>
          <w:szCs w:val="24"/>
        </w:rPr>
        <w:t xml:space="preserve"> </w:t>
      </w:r>
      <w:r w:rsidRPr="00413E59">
        <w:rPr>
          <w:rFonts w:ascii="GHEA Grapalat" w:hAnsi="GHEA Grapalat"/>
          <w:i w:val="0"/>
          <w:sz w:val="24"/>
          <w:szCs w:val="24"/>
        </w:rPr>
        <w:t xml:space="preserve"> </w:t>
      </w:r>
      <w:r w:rsidRPr="00E46DE8">
        <w:rPr>
          <w:rFonts w:ascii="GHEA Grapalat" w:hAnsi="GHEA Grapalat"/>
          <w:i w:val="0"/>
          <w:sz w:val="24"/>
          <w:szCs w:val="24"/>
        </w:rPr>
        <w:t xml:space="preserve"> </w:t>
      </w:r>
      <w:r w:rsidRPr="00413E59">
        <w:rPr>
          <w:rFonts w:ascii="GHEA Grapalat" w:hAnsi="GHEA Grapalat"/>
          <w:i w:val="0"/>
          <w:sz w:val="24"/>
          <w:szCs w:val="24"/>
        </w:rPr>
        <w:t xml:space="preserve"> </w:t>
      </w:r>
      <w:r w:rsidRPr="00B9339C">
        <w:rPr>
          <w:rFonts w:ascii="GHEA Grapalat" w:hAnsi="GHEA Grapalat"/>
          <w:i w:val="0"/>
          <w:sz w:val="24"/>
          <w:szCs w:val="24"/>
        </w:rPr>
        <w:t xml:space="preserve"> </w:t>
      </w:r>
      <w:r w:rsidRPr="00E75F64">
        <w:rPr>
          <w:rFonts w:ascii="GHEA Grapalat" w:hAnsi="GHEA Grapalat"/>
          <w:i w:val="0"/>
          <w:sz w:val="24"/>
          <w:szCs w:val="24"/>
        </w:rPr>
        <w:t xml:space="preserve"> </w:t>
      </w:r>
    </w:p>
    <w:p w:rsidR="005E6F75" w:rsidRPr="00E46DE8" w:rsidRDefault="005E6F75" w:rsidP="005E6F75">
      <w:pPr>
        <w:pStyle w:val="BodyTextIndent"/>
        <w:spacing w:after="160" w:line="336" w:lineRule="auto"/>
        <w:ind w:right="565" w:firstLine="0"/>
        <w:jc w:val="center"/>
        <w:rPr>
          <w:rFonts w:ascii="GHEA Grapalat" w:hAnsi="GHEA Grapalat"/>
          <w:i w:val="0"/>
          <w:sz w:val="24"/>
          <w:szCs w:val="24"/>
        </w:rPr>
      </w:pPr>
      <w:r w:rsidRPr="00FD0971">
        <w:rPr>
          <w:rFonts w:ascii="GHEA Grapalat" w:hAnsi="GHEA Grapalat"/>
          <w:i w:val="0"/>
          <w:sz w:val="24"/>
          <w:szCs w:val="24"/>
        </w:rPr>
        <w:t xml:space="preserve">Код запроса котировок </w:t>
      </w:r>
      <w:r>
        <w:rPr>
          <w:rFonts w:ascii="GHEA Grapalat" w:hAnsi="GHEA Grapalat"/>
          <w:i w:val="0"/>
          <w:sz w:val="24"/>
          <w:szCs w:val="24"/>
        </w:rPr>
        <w:t xml:space="preserve"> </w:t>
      </w:r>
      <w:r w:rsidRPr="006B18CD">
        <w:rPr>
          <w:rFonts w:ascii="GHEA Grapalat" w:hAnsi="GHEA Grapalat"/>
          <w:i w:val="0"/>
          <w:sz w:val="24"/>
          <w:szCs w:val="24"/>
        </w:rPr>
        <w:t>ЕГС</w:t>
      </w:r>
      <w:r>
        <w:rPr>
          <w:rFonts w:ascii="GHEA Grapalat" w:hAnsi="GHEA Grapalat"/>
          <w:i w:val="0"/>
          <w:sz w:val="24"/>
          <w:szCs w:val="24"/>
        </w:rPr>
        <w:t>-</w:t>
      </w:r>
      <w:r w:rsidRPr="00FD0971">
        <w:rPr>
          <w:rFonts w:ascii="GHEA Grapalat" w:hAnsi="GHEA Grapalat"/>
          <w:i w:val="0"/>
          <w:sz w:val="24"/>
          <w:szCs w:val="24"/>
        </w:rPr>
        <w:t>GHAPDzB</w:t>
      </w:r>
      <w:r>
        <w:rPr>
          <w:rFonts w:ascii="GHEA Grapalat" w:hAnsi="GHEA Grapalat"/>
          <w:i w:val="0"/>
          <w:sz w:val="24"/>
          <w:szCs w:val="24"/>
        </w:rPr>
        <w:t>-2</w:t>
      </w:r>
      <w:r w:rsidR="00811591" w:rsidRPr="00907A71">
        <w:rPr>
          <w:rFonts w:ascii="GHEA Grapalat" w:hAnsi="GHEA Grapalat"/>
          <w:i w:val="0"/>
          <w:sz w:val="24"/>
          <w:szCs w:val="24"/>
        </w:rPr>
        <w:t>6</w:t>
      </w:r>
      <w:r>
        <w:rPr>
          <w:rFonts w:ascii="GHEA Grapalat" w:hAnsi="GHEA Grapalat"/>
          <w:i w:val="0"/>
          <w:sz w:val="24"/>
          <w:szCs w:val="24"/>
        </w:rPr>
        <w:t>/</w:t>
      </w:r>
      <w:r w:rsidR="00B2314C">
        <w:rPr>
          <w:rFonts w:ascii="GHEA Grapalat" w:hAnsi="GHEA Grapalat"/>
          <w:i w:val="0"/>
          <w:sz w:val="24"/>
          <w:szCs w:val="24"/>
        </w:rPr>
        <w:t>2</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885259">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46DE8">
        <w:rPr>
          <w:rFonts w:ascii="GHEA Grapalat" w:hAnsi="GHEA Grapalat"/>
          <w:i w:val="0"/>
          <w:sz w:val="24"/>
          <w:szCs w:val="24"/>
        </w:rPr>
        <w:t xml:space="preserve"> </w:t>
      </w:r>
      <w:r w:rsidRPr="00E75F64">
        <w:rPr>
          <w:rFonts w:ascii="GHEA Grapalat" w:hAnsi="GHEA Grapalat"/>
          <w:i w:val="0"/>
          <w:sz w:val="24"/>
          <w:szCs w:val="24"/>
        </w:rPr>
        <w:t xml:space="preserve"> </w:t>
      </w:r>
      <w:r w:rsidRPr="00E46DE8">
        <w:rPr>
          <w:rFonts w:ascii="GHEA Grapalat" w:hAnsi="GHEA Grapalat"/>
          <w:i w:val="0"/>
          <w:sz w:val="24"/>
          <w:szCs w:val="24"/>
        </w:rPr>
        <w:t xml:space="preserve">  </w:t>
      </w:r>
    </w:p>
    <w:p w:rsidR="005E6F75" w:rsidRPr="00FD0971" w:rsidRDefault="005E6F75" w:rsidP="005E6F75">
      <w:pPr>
        <w:pStyle w:val="BodyTextIndent"/>
        <w:spacing w:line="240" w:lineRule="auto"/>
        <w:ind w:firstLine="567"/>
        <w:rPr>
          <w:rFonts w:ascii="GHEA Grapalat" w:hAnsi="GHEA Grapalat"/>
          <w:i w:val="0"/>
          <w:sz w:val="24"/>
          <w:szCs w:val="24"/>
        </w:rPr>
      </w:pPr>
      <w:r w:rsidRPr="00FB551E">
        <w:rPr>
          <w:rFonts w:ascii="GHEA Grapalat" w:hAnsi="GHEA Grapalat"/>
          <w:i w:val="0"/>
          <w:sz w:val="24"/>
          <w:szCs w:val="24"/>
        </w:rPr>
        <w:t xml:space="preserve">Заказчик ЗАО “Ергорсвет”, находящийся по адресу: РА г.Ереван, ул. Бузанда 1/4, объявляет </w:t>
      </w:r>
      <w:r>
        <w:rPr>
          <w:rFonts w:ascii="GHEA Grapalat" w:hAnsi="GHEA Grapalat"/>
          <w:i w:val="0"/>
          <w:sz w:val="24"/>
          <w:szCs w:val="24"/>
        </w:rPr>
        <w:t>запрос</w:t>
      </w:r>
      <w:r w:rsidRPr="00885259">
        <w:rPr>
          <w:rFonts w:ascii="GHEA Grapalat" w:hAnsi="GHEA Grapalat"/>
          <w:i w:val="0"/>
          <w:sz w:val="24"/>
          <w:szCs w:val="24"/>
        </w:rPr>
        <w:t xml:space="preserve"> котировок</w:t>
      </w:r>
      <w:r w:rsidRPr="00FB551E">
        <w:rPr>
          <w:rFonts w:ascii="GHEA Grapalat" w:hAnsi="GHEA Grapalat"/>
          <w:i w:val="0"/>
          <w:sz w:val="24"/>
          <w:szCs w:val="24"/>
        </w:rPr>
        <w:t>, который проводится одним этапом</w:t>
      </w:r>
      <w:r w:rsidRPr="00FD0971">
        <w:rPr>
          <w:rFonts w:ascii="GHEA Grapalat" w:hAnsi="GHEA Grapalat"/>
          <w:i w:val="0"/>
          <w:sz w:val="24"/>
          <w:szCs w:val="24"/>
        </w:rPr>
        <w:t>.</w:t>
      </w:r>
    </w:p>
    <w:p w:rsidR="00811591" w:rsidRPr="009A58DF" w:rsidRDefault="00811591" w:rsidP="00811591">
      <w:pPr>
        <w:pStyle w:val="BodyTextIndent"/>
        <w:spacing w:line="240" w:lineRule="auto"/>
        <w:ind w:firstLine="567"/>
        <w:rPr>
          <w:rFonts w:ascii="GHEA Grapalat" w:hAnsi="GHEA Grapalat"/>
          <w:i w:val="0"/>
          <w:sz w:val="24"/>
          <w:szCs w:val="24"/>
        </w:rPr>
      </w:pPr>
      <w:r w:rsidRPr="009A58DF">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Pr="00462FE1">
        <w:rPr>
          <w:rFonts w:ascii="GHEA Grapalat" w:hAnsi="GHEA Grapalat"/>
          <w:i w:val="0"/>
          <w:sz w:val="24"/>
          <w:szCs w:val="24"/>
        </w:rPr>
        <w:t>кабелей</w:t>
      </w:r>
      <w:r w:rsidRPr="00D56597">
        <w:rPr>
          <w:rFonts w:ascii="GHEA Grapalat" w:hAnsi="GHEA Grapalat"/>
          <w:i w:val="0"/>
          <w:sz w:val="24"/>
          <w:szCs w:val="24"/>
        </w:rPr>
        <w:t xml:space="preserve"> </w:t>
      </w:r>
      <w:r w:rsidRPr="009A58DF">
        <w:rPr>
          <w:rFonts w:ascii="GHEA Grapalat" w:hAnsi="GHEA Grapalat"/>
          <w:i w:val="0"/>
          <w:sz w:val="24"/>
          <w:szCs w:val="24"/>
        </w:rPr>
        <w:t xml:space="preserve">(далее — договор). </w:t>
      </w:r>
    </w:p>
    <w:p w:rsidR="005E6F75" w:rsidRPr="009044F1" w:rsidRDefault="005E6F75" w:rsidP="005E6F7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5E6F75" w:rsidRPr="00F677F1" w:rsidRDefault="005E6F75" w:rsidP="005E6F75">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5E6F75" w:rsidRPr="003F762C" w:rsidRDefault="005E6F75" w:rsidP="005E6F75">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5E6F75" w:rsidRPr="00D5443D" w:rsidRDefault="005E6F75" w:rsidP="005E6F75">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E6F75" w:rsidRPr="000F11E5" w:rsidRDefault="005E6F75" w:rsidP="005E6F75">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Pr="00FD0971">
        <w:rPr>
          <w:rFonts w:ascii="GHEA Grapalat" w:hAnsi="GHEA Grapalat"/>
          <w:i w:val="0"/>
          <w:sz w:val="24"/>
          <w:szCs w:val="24"/>
        </w:rPr>
        <w:t xml:space="preserve">запроса котировок </w:t>
      </w:r>
      <w:r>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РА г.Ереван, ул. Бузанда 1/4, в докум</w:t>
      </w:r>
      <w:r>
        <w:rPr>
          <w:rFonts w:ascii="GHEA Grapalat" w:hAnsi="GHEA Grapalat"/>
          <w:i w:val="0"/>
          <w:sz w:val="24"/>
          <w:szCs w:val="24"/>
        </w:rPr>
        <w:t xml:space="preserve">ентарной форме, до </w:t>
      </w:r>
      <w:r w:rsidRPr="00FD14D7">
        <w:rPr>
          <w:rFonts w:ascii="GHEA Grapalat" w:hAnsi="GHEA Grapalat"/>
          <w:i w:val="0"/>
          <w:sz w:val="24"/>
          <w:szCs w:val="24"/>
        </w:rPr>
        <w:t>11</w:t>
      </w:r>
      <w:r>
        <w:rPr>
          <w:rFonts w:ascii="GHEA Grapalat" w:hAnsi="GHEA Grapalat"/>
          <w:i w:val="0"/>
          <w:sz w:val="24"/>
          <w:szCs w:val="24"/>
        </w:rPr>
        <w:t xml:space="preserve">:00 часов </w:t>
      </w:r>
      <w:r w:rsidRPr="00E75F64">
        <w:rPr>
          <w:rFonts w:ascii="GHEA Grapalat" w:hAnsi="GHEA Grapalat"/>
          <w:i w:val="0"/>
          <w:sz w:val="24"/>
          <w:szCs w:val="24"/>
        </w:rPr>
        <w:t>7</w:t>
      </w:r>
      <w:r w:rsidRPr="009F7C63">
        <w:rPr>
          <w:rFonts w:ascii="GHEA Grapalat" w:hAnsi="GHEA Grapalat"/>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E6F75" w:rsidRPr="009F7C63" w:rsidRDefault="005E6F75" w:rsidP="005E6F75">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C63">
        <w:rPr>
          <w:rFonts w:ascii="GHEA Grapalat" w:hAnsi="GHEA Grapalat"/>
          <w:i w:val="0"/>
          <w:sz w:val="24"/>
          <w:szCs w:val="24"/>
        </w:rPr>
        <w:t>РА г.</w:t>
      </w:r>
      <w:r w:rsidRPr="00C9055D">
        <w:rPr>
          <w:rFonts w:ascii="GHEA Grapalat" w:hAnsi="GHEA Grapalat"/>
          <w:i w:val="0"/>
          <w:sz w:val="24"/>
          <w:szCs w:val="24"/>
        </w:rPr>
        <w:t xml:space="preserve"> </w:t>
      </w:r>
      <w:r w:rsidRPr="009F7C63">
        <w:rPr>
          <w:rFonts w:ascii="GHEA Grapalat" w:hAnsi="GHEA Grapalat"/>
          <w:i w:val="0"/>
          <w:sz w:val="24"/>
          <w:szCs w:val="24"/>
        </w:rPr>
        <w:t>Ереван, у</w:t>
      </w:r>
      <w:r>
        <w:rPr>
          <w:rFonts w:ascii="GHEA Grapalat" w:hAnsi="GHEA Grapalat"/>
          <w:i w:val="0"/>
          <w:sz w:val="24"/>
          <w:szCs w:val="24"/>
        </w:rPr>
        <w:t>л. Бузанда 1/4, в 1</w:t>
      </w:r>
      <w:r w:rsidRPr="00885259">
        <w:rPr>
          <w:rFonts w:ascii="GHEA Grapalat" w:hAnsi="GHEA Grapalat"/>
          <w:i w:val="0"/>
          <w:sz w:val="24"/>
          <w:szCs w:val="24"/>
        </w:rPr>
        <w:t>1</w:t>
      </w:r>
      <w:r>
        <w:rPr>
          <w:rFonts w:ascii="GHEA Grapalat" w:hAnsi="GHEA Grapalat"/>
          <w:i w:val="0"/>
          <w:sz w:val="24"/>
          <w:szCs w:val="24"/>
        </w:rPr>
        <w:t>:</w:t>
      </w:r>
      <w:r w:rsidRPr="00885259">
        <w:rPr>
          <w:rFonts w:ascii="GHEA Grapalat" w:hAnsi="GHEA Grapalat"/>
          <w:i w:val="0"/>
          <w:sz w:val="24"/>
          <w:szCs w:val="24"/>
        </w:rPr>
        <w:t>0</w:t>
      </w:r>
      <w:r>
        <w:rPr>
          <w:rFonts w:ascii="GHEA Grapalat" w:hAnsi="GHEA Grapalat"/>
          <w:i w:val="0"/>
          <w:sz w:val="24"/>
          <w:szCs w:val="24"/>
        </w:rPr>
        <w:t>0 часов</w:t>
      </w:r>
      <w:r w:rsidRPr="001977F8">
        <w:rPr>
          <w:rFonts w:ascii="GHEA Grapalat" w:hAnsi="GHEA Grapalat"/>
          <w:i w:val="0"/>
          <w:sz w:val="24"/>
          <w:szCs w:val="24"/>
        </w:rPr>
        <w:t xml:space="preserve">, </w:t>
      </w:r>
      <w:r w:rsidR="00907A71">
        <w:rPr>
          <w:rFonts w:ascii="GHEA Grapalat" w:hAnsi="GHEA Grapalat"/>
          <w:i w:val="0"/>
          <w:sz w:val="24"/>
          <w:szCs w:val="24"/>
          <w:lang w:val="hy-AM"/>
        </w:rPr>
        <w:t>25</w:t>
      </w:r>
      <w:r w:rsidR="00811591">
        <w:rPr>
          <w:rFonts w:ascii="GHEA Grapalat" w:hAnsi="GHEA Grapalat"/>
          <w:i w:val="0"/>
          <w:sz w:val="24"/>
          <w:szCs w:val="24"/>
        </w:rPr>
        <w:t>.12</w:t>
      </w:r>
      <w:r w:rsidRPr="005D44A2">
        <w:rPr>
          <w:rFonts w:ascii="GHEA Grapalat" w:hAnsi="GHEA Grapalat"/>
          <w:i w:val="0"/>
          <w:sz w:val="24"/>
          <w:szCs w:val="24"/>
        </w:rPr>
        <w:t>.2025г.</w:t>
      </w:r>
    </w:p>
    <w:p w:rsidR="005E6F75" w:rsidRPr="001B32D9" w:rsidRDefault="005E6F75" w:rsidP="005E6F75">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11591" w:rsidRPr="009F7C63" w:rsidRDefault="00811591" w:rsidP="00811591">
      <w:pPr>
        <w:pStyle w:val="BodyTextIndent"/>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i w:val="0"/>
          <w:sz w:val="24"/>
          <w:szCs w:val="24"/>
        </w:rPr>
        <w:t>Нарине Абраамяну.</w:t>
      </w:r>
    </w:p>
    <w:p w:rsidR="00811591" w:rsidRPr="009F7C63" w:rsidRDefault="00811591" w:rsidP="00811591">
      <w:pPr>
        <w:ind w:firstLine="708"/>
        <w:jc w:val="both"/>
        <w:rPr>
          <w:rFonts w:ascii="GHEA Grapalat" w:hAnsi="GHEA Grapalat"/>
        </w:rPr>
      </w:pPr>
      <w:r w:rsidRPr="009F7C63">
        <w:rPr>
          <w:rFonts w:ascii="GHEA Grapalat" w:hAnsi="GHEA Grapalat"/>
        </w:rPr>
        <w:t xml:space="preserve">               тел. 010 54 39 80</w:t>
      </w:r>
    </w:p>
    <w:p w:rsidR="00811591" w:rsidRPr="003E4E74" w:rsidRDefault="00811591" w:rsidP="00811591">
      <w:pPr>
        <w:pStyle w:val="BodyTextIndent"/>
        <w:spacing w:line="240" w:lineRule="auto"/>
        <w:jc w:val="left"/>
        <w:rPr>
          <w:rFonts w:ascii="GHEA Grapalat" w:hAnsi="GHEA Grapalat"/>
          <w:i w:val="0"/>
          <w:sz w:val="22"/>
          <w:szCs w:val="22"/>
          <w:lang w:val="af-ZA"/>
        </w:rPr>
      </w:pPr>
      <w:r w:rsidRPr="009F7C63">
        <w:rPr>
          <w:rFonts w:ascii="GHEA Grapalat" w:hAnsi="GHEA Grapalat"/>
        </w:rPr>
        <w:t xml:space="preserve">       эл.почта. </w:t>
      </w:r>
      <w:hyperlink r:id="rId8" w:history="1">
        <w:r w:rsidRPr="009A4E55">
          <w:rPr>
            <w:rStyle w:val="Hyperlink"/>
            <w:rFonts w:ascii="GHEA Grapalat" w:hAnsi="GHEA Grapalat"/>
            <w:lang w:val="hy-AM"/>
          </w:rPr>
          <w:t>narine</w:t>
        </w:r>
        <w:r w:rsidRPr="009A4E55">
          <w:rPr>
            <w:rStyle w:val="Hyperlink"/>
            <w:rFonts w:ascii="GHEA Grapalat" w:hAnsi="GHEA Grapalat"/>
            <w:lang w:val="af-ZA"/>
          </w:rPr>
          <w:t>.abrahamyan@yerevan.am</w:t>
        </w:r>
      </w:hyperlink>
    </w:p>
    <w:p w:rsidR="00811591" w:rsidRPr="009F7C63" w:rsidRDefault="00811591" w:rsidP="00811591">
      <w:pPr>
        <w:ind w:firstLine="708"/>
        <w:jc w:val="both"/>
        <w:rPr>
          <w:rFonts w:ascii="GHEA Grapalat" w:hAnsi="GHEA Grapalat"/>
        </w:rPr>
      </w:pPr>
      <w:r w:rsidRPr="009F7C63">
        <w:rPr>
          <w:rFonts w:ascii="GHEA Grapalat" w:hAnsi="GHEA Grapalat"/>
        </w:rPr>
        <w:t xml:space="preserve">      Заказчик. ЗАО “Ергорсвет”</w:t>
      </w:r>
    </w:p>
    <w:p w:rsidR="005E6F75" w:rsidRPr="001B32D9" w:rsidRDefault="005E6F75" w:rsidP="005E6F75">
      <w:pPr>
        <w:pStyle w:val="BodyTextIndent"/>
        <w:widowControl w:val="0"/>
        <w:spacing w:after="160" w:line="240" w:lineRule="auto"/>
        <w:ind w:firstLine="567"/>
        <w:rPr>
          <w:rFonts w:ascii="GHEA Grapalat" w:hAnsi="GHEA Grapalat"/>
          <w:i w:val="0"/>
          <w:sz w:val="24"/>
          <w:szCs w:val="24"/>
        </w:rPr>
      </w:pPr>
    </w:p>
    <w:p w:rsidR="005E6F75" w:rsidRPr="00E75F64" w:rsidRDefault="005E6F75" w:rsidP="005E6F75">
      <w:pPr>
        <w:pStyle w:val="BodyText"/>
        <w:widowControl w:val="0"/>
        <w:spacing w:after="160"/>
        <w:ind w:firstLine="567"/>
        <w:jc w:val="right"/>
        <w:rPr>
          <w:rFonts w:ascii="GHEA Grapalat" w:hAnsi="GHEA Grapalat"/>
          <w:i/>
        </w:rPr>
      </w:pPr>
    </w:p>
    <w:p w:rsidR="005E6F75" w:rsidRPr="00E75F64" w:rsidRDefault="005E6F75" w:rsidP="005E6F75">
      <w:pPr>
        <w:pStyle w:val="BodyText"/>
        <w:widowControl w:val="0"/>
        <w:spacing w:after="160"/>
        <w:ind w:firstLine="567"/>
        <w:jc w:val="right"/>
        <w:rPr>
          <w:rFonts w:ascii="GHEA Grapalat" w:hAnsi="GHEA Grapalat"/>
          <w:i/>
        </w:rPr>
      </w:pPr>
    </w:p>
    <w:p w:rsidR="005E6F75" w:rsidRPr="00E75F64" w:rsidRDefault="005E6F75" w:rsidP="005E6F75">
      <w:pPr>
        <w:pStyle w:val="BodyText"/>
        <w:widowControl w:val="0"/>
        <w:spacing w:after="160"/>
        <w:ind w:firstLine="567"/>
        <w:jc w:val="right"/>
        <w:rPr>
          <w:rFonts w:ascii="GHEA Grapalat" w:hAnsi="GHEA Grapalat"/>
          <w:i/>
        </w:rPr>
      </w:pPr>
    </w:p>
    <w:p w:rsidR="005E6F75" w:rsidRDefault="005E6F75" w:rsidP="005E6F75">
      <w:pPr>
        <w:pStyle w:val="BodyText"/>
        <w:widowControl w:val="0"/>
        <w:spacing w:after="160"/>
        <w:ind w:firstLine="567"/>
        <w:jc w:val="right"/>
        <w:rPr>
          <w:rFonts w:ascii="GHEA Grapalat" w:hAnsi="GHEA Grapalat"/>
          <w:i/>
        </w:rPr>
      </w:pPr>
    </w:p>
    <w:p w:rsidR="00811591" w:rsidRDefault="00811591" w:rsidP="005E6F75">
      <w:pPr>
        <w:pStyle w:val="BodyText"/>
        <w:widowControl w:val="0"/>
        <w:spacing w:after="160"/>
        <w:ind w:firstLine="567"/>
        <w:jc w:val="right"/>
        <w:rPr>
          <w:rFonts w:ascii="GHEA Grapalat" w:hAnsi="GHEA Grapalat"/>
          <w:i/>
        </w:rPr>
      </w:pPr>
    </w:p>
    <w:p w:rsidR="00811591" w:rsidRDefault="00811591" w:rsidP="005E6F75">
      <w:pPr>
        <w:pStyle w:val="BodyText"/>
        <w:widowControl w:val="0"/>
        <w:spacing w:after="160"/>
        <w:ind w:firstLine="567"/>
        <w:jc w:val="right"/>
        <w:rPr>
          <w:rFonts w:ascii="GHEA Grapalat" w:hAnsi="GHEA Grapalat"/>
          <w:i/>
        </w:rPr>
      </w:pPr>
    </w:p>
    <w:p w:rsidR="005E6F75" w:rsidRPr="009044F1" w:rsidRDefault="005E6F75" w:rsidP="005E6F75">
      <w:pPr>
        <w:pStyle w:val="BodyText"/>
        <w:widowControl w:val="0"/>
        <w:spacing w:after="0" w:line="276" w:lineRule="auto"/>
        <w:ind w:firstLine="567"/>
        <w:jc w:val="right"/>
        <w:rPr>
          <w:rFonts w:ascii="GHEA Grapalat" w:hAnsi="GHEA Grapalat" w:cs="Sylfaen"/>
          <w:i/>
        </w:rPr>
      </w:pPr>
      <w:r w:rsidRPr="009044F1">
        <w:rPr>
          <w:rFonts w:ascii="GHEA Grapalat" w:hAnsi="GHEA Grapalat"/>
          <w:i/>
        </w:rPr>
        <w:t>Утверждено</w:t>
      </w:r>
    </w:p>
    <w:p w:rsidR="005E6F75" w:rsidRPr="00016450" w:rsidRDefault="005E6F75" w:rsidP="005E6F75">
      <w:pPr>
        <w:pStyle w:val="BodyText"/>
        <w:widowControl w:val="0"/>
        <w:spacing w:after="0" w:line="276" w:lineRule="auto"/>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Pr="006B18CD">
        <w:rPr>
          <w:rFonts w:ascii="GHEA Grapalat" w:hAnsi="GHEA Grapalat"/>
          <w:i/>
        </w:rPr>
        <w:t>ЕГС</w:t>
      </w:r>
      <w:r>
        <w:rPr>
          <w:rFonts w:ascii="GHEA Grapalat" w:hAnsi="GHEA Grapalat"/>
          <w:i/>
        </w:rPr>
        <w:t>-</w:t>
      </w:r>
      <w:r w:rsidRPr="00FD0971">
        <w:rPr>
          <w:rFonts w:ascii="GHEA Grapalat" w:hAnsi="GHEA Grapalat"/>
          <w:i/>
        </w:rPr>
        <w:t>GHAPDzB</w:t>
      </w:r>
      <w:r>
        <w:rPr>
          <w:rFonts w:ascii="GHEA Grapalat" w:hAnsi="GHEA Grapalat"/>
          <w:i/>
        </w:rPr>
        <w:t>-</w:t>
      </w:r>
      <w:r w:rsidR="00BE1A63">
        <w:rPr>
          <w:rFonts w:ascii="GHEA Grapalat" w:hAnsi="GHEA Grapalat"/>
          <w:i/>
        </w:rPr>
        <w:t>2</w:t>
      </w:r>
      <w:r w:rsidR="00811591" w:rsidRPr="00907A71">
        <w:rPr>
          <w:rFonts w:ascii="GHEA Grapalat" w:hAnsi="GHEA Grapalat"/>
          <w:i/>
        </w:rPr>
        <w:t>6</w:t>
      </w:r>
      <w:r w:rsidR="00BE1A63">
        <w:rPr>
          <w:rFonts w:ascii="GHEA Grapalat" w:hAnsi="GHEA Grapalat"/>
          <w:i/>
        </w:rPr>
        <w:t>/2</w:t>
      </w:r>
      <w:r w:rsidRPr="00515889">
        <w:rPr>
          <w:rFonts w:ascii="GHEA Grapalat" w:hAnsi="GHEA Grapalat" w:cs="Times Armenian"/>
          <w:i/>
        </w:rPr>
        <w:br/>
      </w:r>
      <w:r>
        <w:rPr>
          <w:rFonts w:ascii="GHEA Grapalat" w:hAnsi="GHEA Grapalat"/>
          <w:i/>
        </w:rPr>
        <w:t xml:space="preserve">№ </w:t>
      </w:r>
      <w:r w:rsidRPr="00C90F08">
        <w:rPr>
          <w:rFonts w:ascii="GHEA Grapalat" w:hAnsi="GHEA Grapalat"/>
          <w:i/>
        </w:rPr>
        <w:t xml:space="preserve"> 3</w:t>
      </w:r>
      <w:r w:rsidRPr="00515889">
        <w:rPr>
          <w:rFonts w:ascii="GHEA Grapalat" w:hAnsi="GHEA Grapalat"/>
          <w:i/>
        </w:rPr>
        <w:tab/>
      </w:r>
      <w:r>
        <w:rPr>
          <w:rFonts w:ascii="GHEA Grapalat" w:hAnsi="GHEA Grapalat"/>
          <w:i/>
        </w:rPr>
        <w:t xml:space="preserve">от </w:t>
      </w:r>
      <w:r w:rsidR="00B34965">
        <w:rPr>
          <w:rFonts w:ascii="GHEA Grapalat" w:hAnsi="GHEA Grapalat"/>
          <w:i/>
          <w:lang w:val="hy-AM"/>
        </w:rPr>
        <w:t>18</w:t>
      </w:r>
      <w:r w:rsidR="00811591">
        <w:rPr>
          <w:rFonts w:ascii="GHEA Grapalat" w:hAnsi="GHEA Grapalat"/>
          <w:i/>
        </w:rPr>
        <w:t>.12</w:t>
      </w:r>
      <w:r w:rsidRPr="002C398B">
        <w:rPr>
          <w:rFonts w:ascii="GHEA Grapalat" w:hAnsi="GHEA Grapalat"/>
          <w:i/>
        </w:rPr>
        <w:t>.2025г</w:t>
      </w:r>
      <w:r w:rsidRPr="00016450">
        <w:rPr>
          <w:rFonts w:ascii="GHEA Grapalat" w:hAnsi="GHEA Grapalat"/>
          <w:i/>
        </w:rPr>
        <w:t>.</w:t>
      </w:r>
    </w:p>
    <w:p w:rsidR="005E6F75" w:rsidRPr="009044F1" w:rsidRDefault="005E6F75" w:rsidP="005E6F75">
      <w:pPr>
        <w:pStyle w:val="BodyText"/>
        <w:widowControl w:val="0"/>
        <w:spacing w:after="160"/>
        <w:ind w:right="-7" w:firstLine="567"/>
        <w:jc w:val="center"/>
        <w:rPr>
          <w:rFonts w:ascii="GHEA Grapalat" w:hAnsi="GHEA Grapalat"/>
        </w:rPr>
      </w:pPr>
    </w:p>
    <w:p w:rsidR="005E6F75" w:rsidRPr="003A1EBB" w:rsidRDefault="005E6F75" w:rsidP="005E6F75">
      <w:pPr>
        <w:pStyle w:val="BodyText"/>
        <w:widowControl w:val="0"/>
        <w:spacing w:after="160"/>
        <w:ind w:right="-7" w:firstLine="567"/>
        <w:jc w:val="center"/>
        <w:rPr>
          <w:rFonts w:ascii="GHEA Grapalat" w:hAnsi="GHEA Grapalat"/>
        </w:rPr>
      </w:pPr>
    </w:p>
    <w:p w:rsidR="005E6F75" w:rsidRPr="003A1EBB" w:rsidRDefault="005E6F75" w:rsidP="005E6F75">
      <w:pPr>
        <w:pStyle w:val="BodyText"/>
        <w:widowControl w:val="0"/>
        <w:spacing w:after="160"/>
        <w:ind w:right="-7" w:firstLine="567"/>
        <w:jc w:val="center"/>
        <w:rPr>
          <w:rFonts w:ascii="GHEA Grapalat" w:hAnsi="GHEA Grapalat"/>
        </w:rPr>
      </w:pPr>
    </w:p>
    <w:p w:rsidR="005E6F75" w:rsidRPr="002106B9" w:rsidRDefault="005E6F75" w:rsidP="005E6F75">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5E6F75" w:rsidRPr="00016450" w:rsidRDefault="005E6F75" w:rsidP="005E6F75">
      <w:pPr>
        <w:pStyle w:val="BodyText"/>
        <w:widowControl w:val="0"/>
        <w:spacing w:after="160" w:line="360" w:lineRule="auto"/>
        <w:ind w:right="-7"/>
        <w:jc w:val="center"/>
        <w:rPr>
          <w:rFonts w:ascii="GHEA Grapalat" w:hAnsi="GHEA Grapalat"/>
        </w:rPr>
      </w:pPr>
    </w:p>
    <w:p w:rsidR="005E6F75" w:rsidRPr="00016450" w:rsidRDefault="005E6F75" w:rsidP="005E6F75">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5E6F75" w:rsidRPr="00016450" w:rsidRDefault="005E6F75" w:rsidP="005E6F75">
      <w:pPr>
        <w:pStyle w:val="BodyText"/>
        <w:widowControl w:val="0"/>
        <w:spacing w:after="160" w:line="360" w:lineRule="auto"/>
        <w:ind w:right="-7"/>
        <w:jc w:val="center"/>
        <w:rPr>
          <w:rFonts w:ascii="GHEA Grapalat" w:hAnsi="GHEA Grapalat" w:cs="Sylfaen"/>
        </w:rPr>
      </w:pPr>
    </w:p>
    <w:p w:rsidR="00FF5654" w:rsidRPr="00C90F08" w:rsidRDefault="00FF5654" w:rsidP="00FF5654">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ЗАПРОС КОТИРОВОК, ОБЪЯВЛЕННЫЙ С ЦЕЛЬЮ ПРИОБРЕТЕНИЯ </w:t>
      </w:r>
      <w:r w:rsidRPr="00462FE1">
        <w:rPr>
          <w:rFonts w:ascii="GHEA Grapalat" w:hAnsi="GHEA Grapalat"/>
        </w:rPr>
        <w:t>КАБЕЛЕЙ</w:t>
      </w:r>
      <w:r w:rsidRPr="00016450">
        <w:rPr>
          <w:rFonts w:ascii="GHEA Grapalat" w:hAnsi="GHEA Grapalat"/>
        </w:rPr>
        <w:t xml:space="preserve"> ДЛЯ НУЖД </w:t>
      </w:r>
    </w:p>
    <w:p w:rsidR="00FF5654" w:rsidRPr="002106B9" w:rsidRDefault="00FF5654" w:rsidP="00FF5654">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5E6F75" w:rsidRPr="009044F1" w:rsidRDefault="005E6F75" w:rsidP="005E6F75">
      <w:pPr>
        <w:pStyle w:val="BodyText"/>
        <w:widowControl w:val="0"/>
        <w:spacing w:after="160"/>
        <w:ind w:right="-7" w:firstLine="567"/>
        <w:jc w:val="center"/>
        <w:rPr>
          <w:rFonts w:ascii="GHEA Grapalat" w:hAnsi="GHEA Grapalat"/>
        </w:rPr>
      </w:pPr>
    </w:p>
    <w:p w:rsidR="005E6F75" w:rsidRPr="009044F1" w:rsidRDefault="005E6F75" w:rsidP="005E6F75">
      <w:pPr>
        <w:pStyle w:val="BodyText"/>
        <w:widowControl w:val="0"/>
        <w:spacing w:after="160"/>
        <w:ind w:right="-7" w:firstLine="567"/>
        <w:jc w:val="center"/>
        <w:rPr>
          <w:rFonts w:ascii="GHEA Grapalat" w:hAnsi="GHEA Grapalat"/>
        </w:rPr>
      </w:pPr>
    </w:p>
    <w:p w:rsidR="005E6F75" w:rsidRDefault="005E6F75" w:rsidP="005E6F75">
      <w:pPr>
        <w:rPr>
          <w:rFonts w:ascii="GHEA Grapalat" w:hAnsi="GHEA Grapalat"/>
        </w:rPr>
      </w:pPr>
      <w:r>
        <w:rPr>
          <w:rFonts w:ascii="GHEA Grapalat" w:hAnsi="GHEA Grapalat"/>
        </w:rPr>
        <w:br w:type="page"/>
      </w:r>
    </w:p>
    <w:p w:rsidR="005E6F75" w:rsidRPr="009044F1" w:rsidRDefault="005E6F75" w:rsidP="005E6F75">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6F75" w:rsidRPr="009044F1" w:rsidRDefault="005E6F75" w:rsidP="005E6F75">
      <w:pPr>
        <w:widowControl w:val="0"/>
        <w:spacing w:after="160"/>
        <w:ind w:firstLine="567"/>
        <w:jc w:val="both"/>
        <w:rPr>
          <w:rFonts w:ascii="GHEA Grapalat" w:hAnsi="GHEA Grapalat"/>
          <w:i/>
        </w:rPr>
      </w:pPr>
    </w:p>
    <w:p w:rsidR="005E6F75" w:rsidRPr="009044F1" w:rsidRDefault="005E6F75" w:rsidP="005E6F75">
      <w:pPr>
        <w:widowControl w:val="0"/>
        <w:spacing w:after="160"/>
        <w:ind w:firstLine="567"/>
        <w:jc w:val="center"/>
        <w:rPr>
          <w:rFonts w:ascii="GHEA Grapalat" w:hAnsi="GHEA Grapalat" w:cs="Sylfaen"/>
          <w:b/>
        </w:rPr>
      </w:pPr>
      <w:r w:rsidRPr="009044F1">
        <w:rPr>
          <w:rFonts w:ascii="GHEA Grapalat" w:hAnsi="GHEA Grapalat"/>
        </w:rPr>
        <w:br w:type="page"/>
      </w:r>
    </w:p>
    <w:p w:rsidR="005E6F75" w:rsidRPr="009044F1" w:rsidRDefault="005E6F75" w:rsidP="005E6F75">
      <w:pPr>
        <w:widowControl w:val="0"/>
        <w:spacing w:after="160"/>
        <w:jc w:val="center"/>
        <w:rPr>
          <w:rFonts w:ascii="GHEA Grapalat" w:hAnsi="GHEA Grapalat"/>
          <w:b/>
        </w:rPr>
      </w:pPr>
      <w:r w:rsidRPr="009044F1">
        <w:rPr>
          <w:rFonts w:ascii="GHEA Grapalat" w:hAnsi="GHEA Grapalat"/>
          <w:b/>
        </w:rPr>
        <w:lastRenderedPageBreak/>
        <w:t>СОДЕРЖАНИЕ</w:t>
      </w:r>
    </w:p>
    <w:p w:rsidR="00FF5654" w:rsidRPr="009044F1" w:rsidRDefault="00FF5654" w:rsidP="00FF5654">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5E6F75" w:rsidRPr="002106B9" w:rsidRDefault="00FF5654" w:rsidP="005E6F75">
      <w:pPr>
        <w:pStyle w:val="BodyText"/>
        <w:widowControl w:val="0"/>
        <w:spacing w:after="160" w:line="360" w:lineRule="auto"/>
        <w:ind w:right="-7"/>
        <w:jc w:val="center"/>
        <w:rPr>
          <w:rFonts w:ascii="GHEA Grapalat" w:hAnsi="GHEA Grapalat"/>
          <w:b/>
        </w:rPr>
      </w:pPr>
      <w:r w:rsidRPr="00670014">
        <w:rPr>
          <w:rFonts w:ascii="GHEA Grapalat" w:hAnsi="GHEA Grapalat"/>
          <w:b/>
        </w:rPr>
        <w:t xml:space="preserve">КАБЕЛЕЙ </w:t>
      </w:r>
      <w:r>
        <w:rPr>
          <w:rFonts w:ascii="GHEA Grapalat" w:hAnsi="GHEA Grapalat"/>
          <w:b/>
        </w:rPr>
        <w:t xml:space="preserve">ДЛЯ НУЖД </w:t>
      </w:r>
      <w:r w:rsidR="005E6F75" w:rsidRPr="002106B9">
        <w:rPr>
          <w:rFonts w:ascii="GHEA Grapalat" w:hAnsi="GHEA Grapalat"/>
          <w:b/>
        </w:rPr>
        <w:t>ЗАО “</w:t>
      </w:r>
      <w:r w:rsidR="00DA1BAF" w:rsidRPr="002106B9">
        <w:rPr>
          <w:rFonts w:ascii="GHEA Grapalat" w:hAnsi="GHEA Grapalat"/>
          <w:b/>
        </w:rPr>
        <w:t>ЕРГОРСВЕТ”</w:t>
      </w:r>
    </w:p>
    <w:p w:rsidR="005E6F75" w:rsidRPr="009044F1" w:rsidRDefault="005E6F75" w:rsidP="005E6F75">
      <w:pPr>
        <w:widowControl w:val="0"/>
        <w:spacing w:after="160"/>
        <w:jc w:val="center"/>
        <w:rPr>
          <w:rFonts w:ascii="GHEA Grapalat" w:hAnsi="GHEA Grapalat" w:cs="Sylfaen"/>
          <w:b/>
        </w:rPr>
      </w:pPr>
    </w:p>
    <w:p w:rsidR="005E6F75" w:rsidRPr="009044F1" w:rsidRDefault="005E6F75" w:rsidP="005E6F75">
      <w:pPr>
        <w:widowControl w:val="0"/>
        <w:spacing w:after="160"/>
        <w:jc w:val="center"/>
        <w:rPr>
          <w:rFonts w:ascii="GHEA Grapalat" w:hAnsi="GHEA Grapalat" w:cs="Sylfaen"/>
          <w:b/>
        </w:rPr>
      </w:pPr>
    </w:p>
    <w:p w:rsidR="005E6F75" w:rsidRPr="008842CE" w:rsidRDefault="005E6F75" w:rsidP="005E6F75">
      <w:pPr>
        <w:widowControl w:val="0"/>
        <w:spacing w:after="160"/>
        <w:jc w:val="center"/>
        <w:rPr>
          <w:rFonts w:ascii="GHEA Grapalat" w:hAnsi="GHEA Grapalat"/>
          <w:b/>
        </w:rPr>
      </w:pPr>
      <w:r w:rsidRPr="009044F1">
        <w:rPr>
          <w:rFonts w:ascii="GHEA Grapalat" w:hAnsi="GHEA Grapalat"/>
          <w:b/>
        </w:rPr>
        <w:t>ЧАСТЬ I.</w:t>
      </w:r>
    </w:p>
    <w:p w:rsidR="005E6F75" w:rsidRPr="008842CE" w:rsidRDefault="005E6F75" w:rsidP="005E6F75">
      <w:pPr>
        <w:widowControl w:val="0"/>
        <w:spacing w:after="160"/>
        <w:jc w:val="center"/>
        <w:rPr>
          <w:rFonts w:ascii="GHEA Grapalat" w:hAnsi="GHEA Grapalat"/>
        </w:rPr>
      </w:pP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5E6F75" w:rsidRPr="009044F1"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5E6F75" w:rsidRPr="009044F1"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5E6F75" w:rsidRPr="008842CE"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Pr="00374F4A" w:rsidRDefault="005E6F75" w:rsidP="005E6F75">
      <w:pPr>
        <w:widowControl w:val="0"/>
        <w:spacing w:after="160"/>
        <w:jc w:val="center"/>
        <w:rPr>
          <w:rFonts w:ascii="GHEA Grapalat" w:hAnsi="GHEA Grapalat"/>
          <w:b/>
        </w:rPr>
      </w:pPr>
      <w:r>
        <w:rPr>
          <w:rFonts w:ascii="GHEA Grapalat" w:hAnsi="GHEA Grapalat"/>
          <w:b/>
        </w:rPr>
        <w:lastRenderedPageBreak/>
        <w:t xml:space="preserve">ЧАСТЬ II. </w:t>
      </w:r>
    </w:p>
    <w:p w:rsidR="005E6F75" w:rsidRPr="00374F4A"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5E6F75" w:rsidRPr="008842CE" w:rsidRDefault="005E6F75" w:rsidP="005E6F75">
      <w:pPr>
        <w:widowControl w:val="0"/>
        <w:spacing w:after="160"/>
        <w:jc w:val="center"/>
        <w:rPr>
          <w:rFonts w:ascii="GHEA Grapalat" w:hAnsi="GHEA Grapalat"/>
          <w:b/>
        </w:rPr>
      </w:pP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5E6F75" w:rsidRPr="003A1EBB"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5E6F75" w:rsidRPr="00625529"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5E6F75" w:rsidRPr="006D2DF7" w:rsidRDefault="005E6F75" w:rsidP="005E6F75">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Pr>
          <w:rFonts w:ascii="GHEA Grapalat" w:hAnsi="GHEA Grapalat"/>
        </w:rPr>
        <w:t>ЕГС-GHAPDzB-</w:t>
      </w:r>
      <w:r w:rsidR="00BE1A63">
        <w:rPr>
          <w:rFonts w:ascii="GHEA Grapalat" w:hAnsi="GHEA Grapalat"/>
        </w:rPr>
        <w:t>2</w:t>
      </w:r>
      <w:r w:rsidR="000F0FAD" w:rsidRPr="00907A71">
        <w:rPr>
          <w:rFonts w:ascii="GHEA Grapalat" w:hAnsi="GHEA Grapalat"/>
        </w:rPr>
        <w:t>6</w:t>
      </w:r>
      <w:r w:rsidR="00BE1A63">
        <w:rPr>
          <w:rFonts w:ascii="GHEA Grapalat" w:hAnsi="GHEA Grapalat"/>
        </w:rPr>
        <w:t>/</w:t>
      </w:r>
      <w:r w:rsidR="00532907" w:rsidRPr="00907A71">
        <w:rPr>
          <w:rFonts w:ascii="GHEA Grapalat" w:hAnsi="GHEA Grapalat"/>
        </w:rPr>
        <w:t>2</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5E6F75" w:rsidRPr="000B2CFA" w:rsidRDefault="005E6F75" w:rsidP="005E6F75">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E6F75" w:rsidRPr="009044F1" w:rsidRDefault="005E6F75" w:rsidP="005E6F75">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5E6F75" w:rsidRPr="009044F1" w:rsidRDefault="005E6F75" w:rsidP="005E6F75">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F0FAD" w:rsidRPr="00E75F64" w:rsidRDefault="000F0FAD" w:rsidP="000F0FAD">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0F0FAD" w:rsidRDefault="00ED73C2" w:rsidP="000F0FAD">
      <w:pPr>
        <w:pStyle w:val="BodyTextIndent"/>
        <w:spacing w:line="240" w:lineRule="auto"/>
        <w:jc w:val="left"/>
        <w:rPr>
          <w:rFonts w:ascii="GHEA Grapalat" w:hAnsi="GHEA Grapalat"/>
          <w:i w:val="0"/>
          <w:lang w:val="af-ZA"/>
        </w:rPr>
      </w:pPr>
      <w:hyperlink r:id="rId9" w:history="1">
        <w:r w:rsidR="000F0FAD" w:rsidRPr="009A4E55">
          <w:rPr>
            <w:rStyle w:val="Hyperlink"/>
            <w:rFonts w:ascii="GHEA Grapalat" w:hAnsi="GHEA Grapalat"/>
            <w:i w:val="0"/>
            <w:lang w:val="hy-AM"/>
          </w:rPr>
          <w:t>narine</w:t>
        </w:r>
        <w:r w:rsidR="000F0FAD" w:rsidRPr="009A4E55">
          <w:rPr>
            <w:rStyle w:val="Hyperlink"/>
            <w:rFonts w:ascii="GHEA Grapalat" w:hAnsi="GHEA Grapalat"/>
            <w:i w:val="0"/>
            <w:lang w:val="af-ZA"/>
          </w:rPr>
          <w:t>.abrahamyan@yerevan.am</w:t>
        </w:r>
      </w:hyperlink>
      <w:r w:rsidR="000F0FAD" w:rsidRPr="002906C7">
        <w:rPr>
          <w:rFonts w:ascii="GHEA Grapalat" w:hAnsi="GHEA Grapalat"/>
          <w:i w:val="0"/>
          <w:lang w:val="af-ZA"/>
        </w:rPr>
        <w:t xml:space="preserve"> </w:t>
      </w:r>
    </w:p>
    <w:p w:rsidR="000F0FAD" w:rsidRDefault="000F0FAD" w:rsidP="000F0FAD">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BA5D58" w:rsidRDefault="00BA5D58"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bookmarkStart w:id="0" w:name="_GoBack"/>
      <w:bookmarkEnd w:id="0"/>
    </w:p>
    <w:p w:rsidR="00251369" w:rsidRPr="009044F1" w:rsidRDefault="00251369" w:rsidP="00251369">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0F0FAD" w:rsidRPr="009044F1" w:rsidRDefault="000F0FAD" w:rsidP="000F0FAD">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9A3C70">
        <w:rPr>
          <w:rFonts w:ascii="GHEA Grapalat" w:hAnsi="GHEA Grapalat"/>
          <w:b/>
          <w:i w:val="0"/>
          <w:sz w:val="24"/>
          <w:szCs w:val="24"/>
        </w:rPr>
        <w:t xml:space="preserve">" </w:t>
      </w:r>
      <w:r w:rsidRPr="00462FE1">
        <w:rPr>
          <w:rFonts w:ascii="GHEA Grapalat" w:hAnsi="GHEA Grapalat"/>
          <w:i w:val="0"/>
          <w:sz w:val="24"/>
          <w:szCs w:val="24"/>
        </w:rPr>
        <w:t>кабелей</w:t>
      </w:r>
      <w:r w:rsidRPr="009044F1">
        <w:rPr>
          <w:rFonts w:ascii="GHEA Grapalat" w:hAnsi="GHEA Grapalat"/>
          <w:i w:val="0"/>
          <w:sz w:val="24"/>
          <w:szCs w:val="24"/>
        </w:rPr>
        <w:t xml:space="preserve"> " (далее — также товар) для нужд "</w:t>
      </w:r>
      <w:r w:rsidRPr="00E16843">
        <w:rPr>
          <w:rFonts w:ascii="GHEA Grapalat" w:hAnsi="GHEA Grapalat"/>
        </w:rPr>
        <w:t xml:space="preserve"> </w:t>
      </w:r>
      <w:r w:rsidRPr="00E16843">
        <w:rPr>
          <w:rFonts w:ascii="GHEA Grapalat" w:hAnsi="GHEA Grapalat"/>
          <w:i w:val="0"/>
          <w:sz w:val="24"/>
          <w:szCs w:val="24"/>
        </w:rPr>
        <w:t>ЗАО “Ергорсвет</w:t>
      </w:r>
      <w:r w:rsidRPr="000B2CFA">
        <w:rPr>
          <w:rFonts w:ascii="GHEA Grapalat" w:hAnsi="GHEA Grapalat"/>
        </w:rPr>
        <w:t xml:space="preserve"> </w:t>
      </w:r>
      <w:r w:rsidRPr="009044F1">
        <w:rPr>
          <w:rFonts w:ascii="GHEA Grapalat" w:hAnsi="GHEA Grapalat"/>
          <w:i w:val="0"/>
          <w:sz w:val="24"/>
          <w:szCs w:val="24"/>
        </w:rPr>
        <w:t>", которые сгруппированы в лоты "</w:t>
      </w:r>
      <w:r>
        <w:rPr>
          <w:rFonts w:ascii="GHEA Grapalat" w:hAnsi="GHEA Grapalat"/>
          <w:i w:val="0"/>
          <w:sz w:val="24"/>
          <w:szCs w:val="24"/>
        </w:rPr>
        <w:t xml:space="preserve"> 4</w:t>
      </w:r>
      <w:r w:rsidRPr="00FD14D7">
        <w:rPr>
          <w:rFonts w:ascii="GHEA Grapalat" w:hAnsi="GHEA Grapalat"/>
          <w:i w:val="0"/>
          <w:sz w:val="24"/>
          <w:szCs w:val="24"/>
        </w:rPr>
        <w:t xml:space="preserve">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536"/>
        <w:gridCol w:w="5168"/>
      </w:tblGrid>
      <w:tr w:rsidR="00251369" w:rsidRPr="008944CC" w:rsidTr="00A53506">
        <w:trPr>
          <w:jc w:val="center"/>
        </w:trPr>
        <w:tc>
          <w:tcPr>
            <w:tcW w:w="4066" w:type="dxa"/>
            <w:gridSpan w:val="2"/>
            <w:vAlign w:val="center"/>
          </w:tcPr>
          <w:p w:rsidR="00251369" w:rsidRPr="008944CC" w:rsidRDefault="00251369" w:rsidP="00A53506">
            <w:pPr>
              <w:pStyle w:val="BodyTextIndent2"/>
              <w:widowControl w:val="0"/>
              <w:spacing w:after="120" w:line="240" w:lineRule="auto"/>
              <w:ind w:firstLine="0"/>
              <w:jc w:val="center"/>
              <w:rPr>
                <w:rFonts w:ascii="GHEA Grapalat" w:hAnsi="GHEA Grapalat"/>
                <w:b/>
                <w:i/>
                <w:sz w:val="24"/>
                <w:szCs w:val="24"/>
              </w:rPr>
            </w:pPr>
            <w:r w:rsidRPr="008944CC">
              <w:rPr>
                <w:rFonts w:ascii="GHEA Grapalat" w:hAnsi="GHEA Grapalat"/>
                <w:b/>
                <w:i/>
                <w:sz w:val="24"/>
                <w:szCs w:val="24"/>
              </w:rPr>
              <w:t>Лотов</w:t>
            </w:r>
          </w:p>
        </w:tc>
        <w:tc>
          <w:tcPr>
            <w:tcW w:w="5168" w:type="dxa"/>
            <w:vMerge w:val="restart"/>
            <w:vAlign w:val="center"/>
          </w:tcPr>
          <w:p w:rsidR="00251369" w:rsidRPr="008944CC" w:rsidRDefault="00251369" w:rsidP="00A53506">
            <w:pPr>
              <w:pStyle w:val="BodyTextIndent2"/>
              <w:widowControl w:val="0"/>
              <w:spacing w:after="120" w:line="240" w:lineRule="auto"/>
              <w:ind w:firstLine="0"/>
              <w:jc w:val="center"/>
              <w:rPr>
                <w:rFonts w:ascii="GHEA Grapalat" w:hAnsi="GHEA Grapalat"/>
                <w:b/>
                <w:i/>
                <w:sz w:val="24"/>
                <w:szCs w:val="24"/>
              </w:rPr>
            </w:pPr>
            <w:r w:rsidRPr="008944CC">
              <w:rPr>
                <w:rFonts w:ascii="GHEA Grapalat" w:hAnsi="GHEA Grapalat"/>
                <w:b/>
                <w:i/>
                <w:sz w:val="24"/>
                <w:szCs w:val="24"/>
              </w:rPr>
              <w:t>Наименование лота</w:t>
            </w:r>
          </w:p>
        </w:tc>
      </w:tr>
      <w:tr w:rsidR="00251369" w:rsidRPr="008944CC" w:rsidTr="00A53506">
        <w:trPr>
          <w:jc w:val="center"/>
        </w:trPr>
        <w:tc>
          <w:tcPr>
            <w:tcW w:w="1530" w:type="dxa"/>
            <w:vAlign w:val="center"/>
          </w:tcPr>
          <w:p w:rsidR="00251369" w:rsidRPr="008944CC" w:rsidRDefault="00251369" w:rsidP="00A53506">
            <w:pPr>
              <w:pStyle w:val="BodyTextIndent2"/>
              <w:widowControl w:val="0"/>
              <w:spacing w:line="240" w:lineRule="auto"/>
              <w:ind w:firstLine="0"/>
              <w:jc w:val="center"/>
              <w:rPr>
                <w:rFonts w:ascii="GHEA Grapalat" w:hAnsi="GHEA Grapalat"/>
                <w:sz w:val="24"/>
                <w:szCs w:val="24"/>
              </w:rPr>
            </w:pPr>
            <w:r w:rsidRPr="008944CC">
              <w:rPr>
                <w:rFonts w:ascii="GHEA Grapalat" w:hAnsi="GHEA Grapalat"/>
                <w:b/>
                <w:i/>
                <w:sz w:val="24"/>
                <w:szCs w:val="24"/>
              </w:rPr>
              <w:t>Номера</w:t>
            </w:r>
          </w:p>
        </w:tc>
        <w:tc>
          <w:tcPr>
            <w:tcW w:w="2536" w:type="dxa"/>
            <w:vAlign w:val="center"/>
          </w:tcPr>
          <w:p w:rsidR="00251369" w:rsidRPr="008944CC" w:rsidRDefault="00251369" w:rsidP="00A53506">
            <w:pPr>
              <w:pStyle w:val="BodyTextIndent2"/>
              <w:widowControl w:val="0"/>
              <w:spacing w:line="240" w:lineRule="auto"/>
              <w:ind w:firstLine="0"/>
              <w:jc w:val="center"/>
              <w:rPr>
                <w:rFonts w:ascii="GHEA Grapalat" w:hAnsi="GHEA Grapalat"/>
                <w:b/>
                <w:i/>
                <w:sz w:val="24"/>
                <w:szCs w:val="24"/>
                <w:lang w:val="en-US"/>
              </w:rPr>
            </w:pPr>
            <w:r w:rsidRPr="008944CC">
              <w:rPr>
                <w:rFonts w:ascii="GHEA Grapalat" w:hAnsi="GHEA Grapalat"/>
                <w:b/>
                <w:i/>
                <w:sz w:val="24"/>
                <w:szCs w:val="24"/>
              </w:rPr>
              <w:t>Цена закупки</w:t>
            </w:r>
          </w:p>
          <w:p w:rsidR="00251369" w:rsidRPr="008944CC" w:rsidRDefault="00251369" w:rsidP="00A53506">
            <w:pPr>
              <w:widowControl w:val="0"/>
              <w:jc w:val="center"/>
              <w:rPr>
                <w:rFonts w:ascii="GHEA Grapalat" w:hAnsi="GHEA Grapalat"/>
                <w:lang w:val="en-US"/>
              </w:rPr>
            </w:pPr>
            <w:r w:rsidRPr="008944CC">
              <w:rPr>
                <w:rFonts w:ascii="GHEA Grapalat" w:hAnsi="GHEA Grapalat"/>
              </w:rPr>
              <w:t>драмов РА</w:t>
            </w:r>
            <w:r w:rsidRPr="008944CC">
              <w:rPr>
                <w:rFonts w:ascii="GHEA Grapalat" w:hAnsi="GHEA Grapalat"/>
                <w:lang w:val="en-US"/>
              </w:rPr>
              <w:t xml:space="preserve"> </w:t>
            </w:r>
          </w:p>
        </w:tc>
        <w:tc>
          <w:tcPr>
            <w:tcW w:w="5168" w:type="dxa"/>
            <w:vMerge/>
            <w:vAlign w:val="center"/>
          </w:tcPr>
          <w:p w:rsidR="00251369" w:rsidRPr="008944CC" w:rsidRDefault="00251369" w:rsidP="00A53506">
            <w:pPr>
              <w:pStyle w:val="BodyTextIndent2"/>
              <w:widowControl w:val="0"/>
              <w:spacing w:after="120" w:line="240" w:lineRule="auto"/>
              <w:ind w:firstLine="0"/>
              <w:rPr>
                <w:rFonts w:ascii="GHEA Grapalat" w:hAnsi="GHEA Grapalat"/>
                <w:b/>
                <w:i/>
                <w:sz w:val="24"/>
                <w:szCs w:val="24"/>
              </w:rPr>
            </w:pPr>
          </w:p>
        </w:tc>
      </w:tr>
      <w:tr w:rsidR="000F0FAD" w:rsidRPr="008944CC" w:rsidTr="00A53506">
        <w:trPr>
          <w:trHeight w:val="476"/>
          <w:jc w:val="center"/>
        </w:trPr>
        <w:tc>
          <w:tcPr>
            <w:tcW w:w="1530" w:type="dxa"/>
            <w:vAlign w:val="center"/>
          </w:tcPr>
          <w:p w:rsidR="000F0FAD" w:rsidRPr="008944CC" w:rsidRDefault="000F0FAD" w:rsidP="000F0FAD">
            <w:pPr>
              <w:jc w:val="center"/>
              <w:rPr>
                <w:rFonts w:ascii="GHEA Grapalat" w:hAnsi="GHEA Grapalat" w:cs="Arial"/>
                <w:lang w:val="en-US"/>
              </w:rPr>
            </w:pPr>
            <w:r>
              <w:rPr>
                <w:rFonts w:ascii="GHEA Grapalat" w:hAnsi="GHEA Grapalat" w:cs="Arial"/>
                <w:lang w:val="en-US"/>
              </w:rPr>
              <w:t>1</w:t>
            </w:r>
            <w:r w:rsidRPr="008944CC">
              <w:rPr>
                <w:rFonts w:ascii="GHEA Grapalat" w:hAnsi="GHEA Grapalat" w:cs="Arial"/>
              </w:rPr>
              <w:t xml:space="preserve"> </w:t>
            </w:r>
          </w:p>
        </w:tc>
        <w:tc>
          <w:tcPr>
            <w:tcW w:w="2536" w:type="dxa"/>
            <w:vAlign w:val="center"/>
          </w:tcPr>
          <w:p w:rsidR="000F0FAD" w:rsidRDefault="000F0FAD" w:rsidP="000F0FAD">
            <w:pPr>
              <w:jc w:val="center"/>
              <w:rPr>
                <w:rFonts w:ascii="Arial LatArm" w:hAnsi="Arial LatArm" w:cs="Arial"/>
              </w:rPr>
            </w:pPr>
            <w:r w:rsidRPr="008944CC">
              <w:rPr>
                <w:rFonts w:ascii="GHEA Grapalat" w:hAnsi="GHEA Grapalat" w:cs="Arial"/>
              </w:rPr>
              <w:t>До</w:t>
            </w:r>
            <w:r>
              <w:rPr>
                <w:rFonts w:ascii="Arial LatArm" w:hAnsi="Arial LatArm" w:cs="Arial"/>
              </w:rPr>
              <w:t xml:space="preserve"> 1700000</w:t>
            </w:r>
          </w:p>
        </w:tc>
        <w:tc>
          <w:tcPr>
            <w:tcW w:w="5168" w:type="dxa"/>
            <w:vAlign w:val="center"/>
          </w:tcPr>
          <w:p w:rsidR="000F0FAD" w:rsidRDefault="000F0FAD" w:rsidP="000F0FAD">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2*2.5</w:t>
            </w:r>
          </w:p>
        </w:tc>
      </w:tr>
      <w:tr w:rsidR="000F0FAD" w:rsidRPr="008944CC" w:rsidTr="00A53506">
        <w:trPr>
          <w:trHeight w:val="476"/>
          <w:jc w:val="center"/>
        </w:trPr>
        <w:tc>
          <w:tcPr>
            <w:tcW w:w="1530" w:type="dxa"/>
            <w:vAlign w:val="center"/>
          </w:tcPr>
          <w:p w:rsidR="000F0FAD" w:rsidRPr="008944CC" w:rsidRDefault="000F0FAD" w:rsidP="000F0FAD">
            <w:pPr>
              <w:jc w:val="center"/>
              <w:rPr>
                <w:rFonts w:ascii="GHEA Grapalat" w:hAnsi="GHEA Grapalat" w:cs="Arial"/>
                <w:lang w:val="en-US"/>
              </w:rPr>
            </w:pPr>
            <w:r>
              <w:rPr>
                <w:rFonts w:ascii="GHEA Grapalat" w:hAnsi="GHEA Grapalat" w:cs="Arial"/>
                <w:lang w:val="en-US"/>
              </w:rPr>
              <w:t>2</w:t>
            </w:r>
          </w:p>
        </w:tc>
        <w:tc>
          <w:tcPr>
            <w:tcW w:w="2536" w:type="dxa"/>
            <w:vAlign w:val="center"/>
          </w:tcPr>
          <w:p w:rsidR="000F0FAD" w:rsidRDefault="000F0FAD" w:rsidP="000F0FAD">
            <w:pPr>
              <w:jc w:val="center"/>
              <w:rPr>
                <w:rFonts w:ascii="Arial LatArm" w:hAnsi="Arial LatArm" w:cs="Arial"/>
              </w:rPr>
            </w:pPr>
            <w:r w:rsidRPr="008944CC">
              <w:rPr>
                <w:rFonts w:ascii="GHEA Grapalat" w:hAnsi="GHEA Grapalat" w:cs="Arial"/>
              </w:rPr>
              <w:t>До</w:t>
            </w:r>
            <w:r>
              <w:rPr>
                <w:rFonts w:ascii="Arial LatArm" w:hAnsi="Arial LatArm" w:cs="Arial"/>
              </w:rPr>
              <w:t xml:space="preserve"> 1490000</w:t>
            </w:r>
          </w:p>
        </w:tc>
        <w:tc>
          <w:tcPr>
            <w:tcW w:w="5168" w:type="dxa"/>
            <w:vAlign w:val="center"/>
          </w:tcPr>
          <w:p w:rsidR="000F0FAD" w:rsidRDefault="000F0FAD" w:rsidP="000F0FAD">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2*10</w:t>
            </w:r>
          </w:p>
        </w:tc>
      </w:tr>
      <w:tr w:rsidR="000F0FAD" w:rsidRPr="008944CC" w:rsidTr="00A53506">
        <w:trPr>
          <w:trHeight w:val="476"/>
          <w:jc w:val="center"/>
        </w:trPr>
        <w:tc>
          <w:tcPr>
            <w:tcW w:w="1530" w:type="dxa"/>
            <w:vAlign w:val="center"/>
          </w:tcPr>
          <w:p w:rsidR="000F0FAD" w:rsidRPr="008944CC" w:rsidRDefault="000F0FAD" w:rsidP="000F0FAD">
            <w:pPr>
              <w:jc w:val="center"/>
              <w:rPr>
                <w:rFonts w:ascii="GHEA Grapalat" w:hAnsi="GHEA Grapalat" w:cs="Arial"/>
                <w:lang w:val="en-US"/>
              </w:rPr>
            </w:pPr>
            <w:r>
              <w:rPr>
                <w:rFonts w:ascii="GHEA Grapalat" w:hAnsi="GHEA Grapalat" w:cs="Arial"/>
                <w:lang w:val="en-US"/>
              </w:rPr>
              <w:t>3</w:t>
            </w:r>
          </w:p>
        </w:tc>
        <w:tc>
          <w:tcPr>
            <w:tcW w:w="2536" w:type="dxa"/>
            <w:vAlign w:val="center"/>
          </w:tcPr>
          <w:p w:rsidR="000F0FAD" w:rsidRDefault="000F0FAD" w:rsidP="000F0FAD">
            <w:pPr>
              <w:jc w:val="center"/>
              <w:rPr>
                <w:rFonts w:ascii="Arial LatArm" w:hAnsi="Arial LatArm" w:cs="Arial"/>
              </w:rPr>
            </w:pPr>
            <w:r w:rsidRPr="008944CC">
              <w:rPr>
                <w:rFonts w:ascii="GHEA Grapalat" w:hAnsi="GHEA Grapalat" w:cs="Arial"/>
              </w:rPr>
              <w:t>До</w:t>
            </w:r>
            <w:r>
              <w:rPr>
                <w:rFonts w:ascii="Arial LatArm" w:hAnsi="Arial LatArm" w:cs="Arial"/>
              </w:rPr>
              <w:t xml:space="preserve"> 8610000</w:t>
            </w:r>
          </w:p>
        </w:tc>
        <w:tc>
          <w:tcPr>
            <w:tcW w:w="5168" w:type="dxa"/>
            <w:vAlign w:val="center"/>
          </w:tcPr>
          <w:p w:rsidR="000F0FAD" w:rsidRDefault="000F0FAD" w:rsidP="000F0FAD">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4*10</w:t>
            </w:r>
          </w:p>
        </w:tc>
      </w:tr>
      <w:tr w:rsidR="000F0FAD" w:rsidRPr="008944CC" w:rsidTr="00A53506">
        <w:trPr>
          <w:trHeight w:val="476"/>
          <w:jc w:val="center"/>
        </w:trPr>
        <w:tc>
          <w:tcPr>
            <w:tcW w:w="1530" w:type="dxa"/>
            <w:vAlign w:val="center"/>
          </w:tcPr>
          <w:p w:rsidR="000F0FAD" w:rsidRPr="008944CC" w:rsidRDefault="000F0FAD" w:rsidP="000F0FAD">
            <w:pPr>
              <w:jc w:val="center"/>
              <w:rPr>
                <w:rFonts w:ascii="GHEA Grapalat" w:hAnsi="GHEA Grapalat" w:cs="Arial"/>
                <w:lang w:val="en-US"/>
              </w:rPr>
            </w:pPr>
            <w:r>
              <w:rPr>
                <w:rFonts w:ascii="GHEA Grapalat" w:hAnsi="GHEA Grapalat" w:cs="Arial"/>
                <w:lang w:val="en-US"/>
              </w:rPr>
              <w:t>4</w:t>
            </w:r>
          </w:p>
        </w:tc>
        <w:tc>
          <w:tcPr>
            <w:tcW w:w="2536" w:type="dxa"/>
            <w:vAlign w:val="center"/>
          </w:tcPr>
          <w:p w:rsidR="000F0FAD" w:rsidRDefault="000F0FAD" w:rsidP="000F0FAD">
            <w:pPr>
              <w:jc w:val="center"/>
              <w:rPr>
                <w:rFonts w:ascii="Arial LatArm" w:hAnsi="Arial LatArm" w:cs="Arial"/>
              </w:rPr>
            </w:pPr>
            <w:r w:rsidRPr="008944CC">
              <w:rPr>
                <w:rFonts w:ascii="GHEA Grapalat" w:hAnsi="GHEA Grapalat" w:cs="Arial"/>
              </w:rPr>
              <w:t>До</w:t>
            </w:r>
            <w:r>
              <w:rPr>
                <w:rFonts w:ascii="Arial LatArm" w:hAnsi="Arial LatArm" w:cs="Arial"/>
              </w:rPr>
              <w:t xml:space="preserve"> 14670000</w:t>
            </w:r>
          </w:p>
        </w:tc>
        <w:tc>
          <w:tcPr>
            <w:tcW w:w="5168" w:type="dxa"/>
            <w:vAlign w:val="center"/>
          </w:tcPr>
          <w:p w:rsidR="000F0FAD" w:rsidRDefault="000F0FAD" w:rsidP="000F0FAD">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4*16</w:t>
            </w:r>
          </w:p>
        </w:tc>
      </w:tr>
    </w:tbl>
    <w:p w:rsidR="00251369" w:rsidRDefault="00251369" w:rsidP="00251369">
      <w:pPr>
        <w:widowControl w:val="0"/>
        <w:spacing w:after="160"/>
        <w:ind w:firstLine="567"/>
        <w:jc w:val="center"/>
        <w:rPr>
          <w:rFonts w:ascii="GHEA Grapalat" w:hAnsi="GHEA Grapalat" w:cs="Sylfaen"/>
          <w:i/>
        </w:rPr>
      </w:pPr>
    </w:p>
    <w:p w:rsidR="00251369" w:rsidRPr="00AF4F8A" w:rsidRDefault="00251369" w:rsidP="00251369">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D14D7">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51369" w:rsidRPr="009044F1" w:rsidRDefault="00251369" w:rsidP="0025136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251369" w:rsidRPr="00AA5BD2" w:rsidRDefault="00251369" w:rsidP="00251369">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w:t>
      </w:r>
      <w:r w:rsidR="00CB2FE2">
        <w:rPr>
          <w:rFonts w:ascii="GHEA Grapalat" w:hAnsi="GHEA Grapalat"/>
        </w:rPr>
        <w:lastRenderedPageBreak/>
        <w:t>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lastRenderedPageBreak/>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w:t>
      </w:r>
      <w:r w:rsidR="00081646">
        <w:rPr>
          <w:rFonts w:ascii="GHEA Grapalat" w:hAnsi="GHEA Grapalat"/>
          <w:sz w:val="24"/>
          <w:szCs w:val="24"/>
        </w:rPr>
        <w:t>товке заявок на запрос котировок</w:t>
      </w:r>
      <w:r w:rsidRPr="009044F1">
        <w:rPr>
          <w:rFonts w:ascii="GHEA Grapalat" w:hAnsi="GHEA Grapalat"/>
          <w:sz w:val="24"/>
          <w:szCs w:val="24"/>
        </w:rPr>
        <w:t>.</w:t>
      </w:r>
    </w:p>
    <w:p w:rsidR="00F057BE" w:rsidRPr="00956B41" w:rsidRDefault="00F057BE" w:rsidP="00F057BE">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w:t>
      </w:r>
      <w:r>
        <w:rPr>
          <w:rFonts w:ascii="GHEA Grapalat" w:hAnsi="GHEA Grapalat"/>
          <w:b/>
          <w:sz w:val="24"/>
          <w:szCs w:val="24"/>
        </w:rPr>
        <w:t xml:space="preserve"> </w:t>
      </w:r>
      <w:r w:rsidRPr="002C7467">
        <w:rPr>
          <w:rFonts w:ascii="GHEA Grapalat" w:hAnsi="GHEA Grapalat"/>
          <w:b/>
          <w:sz w:val="24"/>
          <w:szCs w:val="24"/>
        </w:rPr>
        <w:t>Ереван, ул. Бузанда 1/4, не позднее, чем 1</w:t>
      </w:r>
      <w:r w:rsidRPr="00FD14D7">
        <w:rPr>
          <w:rFonts w:ascii="GHEA Grapalat" w:hAnsi="GHEA Grapalat"/>
          <w:b/>
          <w:sz w:val="24"/>
          <w:szCs w:val="24"/>
        </w:rPr>
        <w:t>1</w:t>
      </w:r>
      <w:r w:rsidRPr="002C7467">
        <w:rPr>
          <w:rFonts w:ascii="GHEA Grapalat" w:hAnsi="GHEA Grapalat"/>
          <w:b/>
          <w:sz w:val="24"/>
          <w:szCs w:val="24"/>
        </w:rPr>
        <w:t xml:space="preserve">:00  часов </w:t>
      </w:r>
      <w:r w:rsidRPr="00661596">
        <w:rPr>
          <w:rFonts w:ascii="GHEA Grapalat" w:hAnsi="GHEA Grapalat"/>
          <w:b/>
          <w:sz w:val="24"/>
          <w:szCs w:val="24"/>
        </w:rPr>
        <w:t>7</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1E100B" w:rsidRPr="001E100B">
        <w:rPr>
          <w:rFonts w:ascii="GHEA Grapalat" w:hAnsi="GHEA Grapalat"/>
          <w:sz w:val="24"/>
          <w:szCs w:val="24"/>
        </w:rPr>
        <w:t xml:space="preserve">Армен </w:t>
      </w:r>
      <w:r w:rsidR="001E100B" w:rsidRPr="00907A71">
        <w:rPr>
          <w:rFonts w:ascii="GHEA Grapalat" w:hAnsi="GHEA Grapalat"/>
          <w:sz w:val="24"/>
          <w:szCs w:val="24"/>
        </w:rPr>
        <w:t>М</w:t>
      </w:r>
      <w:r w:rsidR="001E100B" w:rsidRPr="001E100B">
        <w:rPr>
          <w:rFonts w:ascii="GHEA Grapalat" w:hAnsi="GHEA Grapalat"/>
          <w:sz w:val="24"/>
          <w:szCs w:val="24"/>
        </w:rPr>
        <w:t>инасян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sidRPr="00F057BE">
        <w:rPr>
          <w:rFonts w:ascii="GHEA Grapalat" w:hAnsi="GHEA Grapalat"/>
          <w:b/>
          <w:sz w:val="24"/>
          <w:szCs w:val="24"/>
        </w:rPr>
        <w:t>д</w:t>
      </w:r>
      <w:r w:rsidR="00695E8D" w:rsidRPr="00F057BE">
        <w:rPr>
          <w:rFonts w:ascii="GHEA Grapalat" w:hAnsi="GHEA Grapalat"/>
          <w:b/>
          <w:sz w:val="24"/>
          <w:szCs w:val="24"/>
        </w:rPr>
        <w:t>екларацию</w:t>
      </w:r>
      <w:r w:rsidR="006A7E82" w:rsidRPr="00F057BE">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057BE">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F057BE">
        <w:rPr>
          <w:rFonts w:ascii="GHEA Grapalat" w:hAnsi="GHEA Grapalat"/>
          <w:b/>
          <w:sz w:val="24"/>
          <w:szCs w:val="24"/>
        </w:rPr>
        <w:t>деклация</w:t>
      </w:r>
      <w:r w:rsidRPr="00F057BE">
        <w:rPr>
          <w:rFonts w:ascii="GHEA Grapalat" w:hAnsi="GHEA Grapalat"/>
          <w:b/>
          <w:sz w:val="24"/>
          <w:szCs w:val="24"/>
        </w:rPr>
        <w:t>, после вскрытия заявок публик</w:t>
      </w:r>
      <w:r w:rsidR="006A7E82" w:rsidRPr="00F057BE">
        <w:rPr>
          <w:rFonts w:ascii="GHEA Grapalat" w:hAnsi="GHEA Grapalat"/>
          <w:b/>
          <w:sz w:val="24"/>
          <w:szCs w:val="24"/>
        </w:rPr>
        <w:t>у</w:t>
      </w:r>
      <w:r w:rsidRPr="00F057BE">
        <w:rPr>
          <w:rFonts w:ascii="GHEA Grapalat" w:hAnsi="GHEA Grapalat"/>
          <w:b/>
          <w:sz w:val="24"/>
          <w:szCs w:val="24"/>
        </w:rPr>
        <w:t>ется в бюллетене вместе с объявлением о решении заключить договор;</w:t>
      </w:r>
      <w:r w:rsidR="005F25EF" w:rsidRPr="00F057BE">
        <w:rPr>
          <w:rFonts w:ascii="GHEA Grapalat" w:hAnsi="GHEA Grapalat"/>
          <w:b/>
          <w:sz w:val="24"/>
          <w:szCs w:val="24"/>
        </w:rPr>
        <w:t xml:space="preserve"> </w:t>
      </w:r>
      <w:r w:rsidR="00E80312" w:rsidRPr="00F057BE">
        <w:rPr>
          <w:rFonts w:ascii="GHEA Grapalat" w:hAnsi="GHEA Grapalat"/>
          <w:b/>
          <w:sz w:val="24"/>
          <w:szCs w:val="24"/>
          <w:vertAlign w:val="superscript"/>
        </w:rPr>
        <w:t>6</w:t>
      </w:r>
      <w:r w:rsidR="005D5092" w:rsidRPr="00F057BE">
        <w:rPr>
          <w:rFonts w:ascii="GHEA Grapalat" w:hAnsi="GHEA Grapalat"/>
          <w:b/>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AA129F" w:rsidRDefault="00EA0D10" w:rsidP="00B46D58">
      <w:pPr>
        <w:pStyle w:val="norm"/>
        <w:widowControl w:val="0"/>
        <w:tabs>
          <w:tab w:val="left" w:pos="1134"/>
        </w:tabs>
        <w:spacing w:after="160" w:line="240" w:lineRule="auto"/>
        <w:ind w:firstLine="284"/>
        <w:rPr>
          <w:rFonts w:ascii="GHEA Grapalat" w:hAnsi="GHEA Grapalat"/>
          <w:b/>
          <w:lang w:val="hy-AM"/>
        </w:rPr>
      </w:pPr>
      <w:r w:rsidRPr="00AA129F">
        <w:rPr>
          <w:rFonts w:ascii="GHEA Grapalat" w:hAnsi="GHEA Grapalat"/>
          <w:b/>
        </w:rPr>
        <w:t xml:space="preserve">  </w:t>
      </w:r>
      <w:r w:rsidR="00932115" w:rsidRPr="00AA129F">
        <w:rPr>
          <w:rFonts w:ascii="GHEA Grapalat" w:hAnsi="GHEA Grapalat"/>
          <w:b/>
        </w:rPr>
        <w:t>2</w:t>
      </w:r>
      <w:r w:rsidR="005F25EF" w:rsidRPr="00AA129F">
        <w:rPr>
          <w:rFonts w:ascii="GHEA Grapalat" w:hAnsi="GHEA Grapalat"/>
          <w:b/>
        </w:rPr>
        <w:t xml:space="preserve">) </w:t>
      </w:r>
      <w:r w:rsidR="005F25EF" w:rsidRPr="00AA129F">
        <w:rPr>
          <w:rFonts w:ascii="GHEA Grapalat" w:hAnsi="GHEA Grapalat"/>
          <w:b/>
          <w:sz w:val="24"/>
          <w:szCs w:val="24"/>
        </w:rPr>
        <w:t>технические характеристики</w:t>
      </w:r>
      <w:r w:rsidR="00932115" w:rsidRPr="00AA129F">
        <w:rPr>
          <w:rFonts w:ascii="GHEA Grapalat" w:hAnsi="GHEA Grapalat" w:cs="Sylfaen"/>
          <w:b/>
          <w:sz w:val="24"/>
          <w:szCs w:val="24"/>
        </w:rPr>
        <w:t xml:space="preserve"> предлагаемого им товара</w:t>
      </w:r>
      <w:r w:rsidR="005F25EF" w:rsidRPr="00AA129F">
        <w:rPr>
          <w:rFonts w:ascii="GHEA Grapalat" w:hAnsi="GHEA Grapalat"/>
          <w:b/>
          <w:sz w:val="24"/>
          <w:szCs w:val="24"/>
        </w:rPr>
        <w:t xml:space="preserve">, а также товарный знак, </w:t>
      </w:r>
      <w:r w:rsidR="00932115" w:rsidRPr="00AA129F">
        <w:rPr>
          <w:rFonts w:ascii="GHEA Grapalat" w:hAnsi="GHEA Grapalat" w:cs="Sylfaen"/>
          <w:b/>
          <w:sz w:val="24"/>
          <w:szCs w:val="24"/>
        </w:rPr>
        <w:t xml:space="preserve">фирменное наименование, </w:t>
      </w:r>
      <w:r w:rsidR="005F6602" w:rsidRPr="00AA129F">
        <w:rPr>
          <w:rFonts w:ascii="GHEA Grapalat" w:hAnsi="GHEA Grapalat" w:cs="Sylfaen"/>
          <w:b/>
          <w:sz w:val="24"/>
          <w:szCs w:val="24"/>
        </w:rPr>
        <w:t xml:space="preserve">модель </w:t>
      </w:r>
      <w:r w:rsidR="00932115" w:rsidRPr="00AA129F">
        <w:rPr>
          <w:rFonts w:ascii="GHEA Grapalat" w:hAnsi="GHEA Grapalat" w:cs="Sylfaen"/>
          <w:b/>
          <w:sz w:val="24"/>
          <w:szCs w:val="24"/>
        </w:rPr>
        <w:t>и</w:t>
      </w:r>
      <w:r w:rsidR="00932115" w:rsidRPr="00AA129F">
        <w:rPr>
          <w:rFonts w:ascii="GHEA Grapalat" w:hAnsi="GHEA Grapalat"/>
          <w:b/>
          <w:sz w:val="24"/>
          <w:szCs w:val="24"/>
        </w:rPr>
        <w:t xml:space="preserve"> </w:t>
      </w:r>
      <w:r w:rsidR="005F25EF" w:rsidRPr="00AA129F">
        <w:rPr>
          <w:rFonts w:ascii="GHEA Grapalat" w:hAnsi="GHEA Grapalat"/>
          <w:b/>
          <w:sz w:val="24"/>
          <w:szCs w:val="24"/>
        </w:rPr>
        <w:t>наименование производителя, (далее — полное описание товара</w:t>
      </w:r>
      <w:r w:rsidR="005F25EF" w:rsidRPr="00AA129F">
        <w:rPr>
          <w:rFonts w:ascii="GHEA Grapalat" w:hAnsi="GHEA Grapalat"/>
          <w:b/>
        </w:rPr>
        <w:t>)</w:t>
      </w:r>
      <w:r w:rsidR="00B82520" w:rsidRPr="00AA129F">
        <w:rPr>
          <w:rFonts w:ascii="GHEA Grapalat" w:hAnsi="GHEA Grapalat"/>
          <w:b/>
        </w:rPr>
        <w:t xml:space="preserve">. </w:t>
      </w:r>
      <w:r w:rsidR="00B82520" w:rsidRPr="00AA129F">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A129F">
        <w:rPr>
          <w:rFonts w:ascii="GHEA Grapalat" w:hAnsi="GHEA Grapalat"/>
          <w:b/>
          <w:sz w:val="24"/>
          <w:szCs w:val="24"/>
        </w:rPr>
        <w:t xml:space="preserve">модель </w:t>
      </w:r>
      <w:r w:rsidR="005F6602" w:rsidRPr="00AA129F">
        <w:rPr>
          <w:rFonts w:ascii="GHEA Grapalat" w:hAnsi="GHEA Grapalat"/>
          <w:b/>
        </w:rPr>
        <w:t>если не применяется условие, установленное последним предложением пункта 1.1 настоящей части</w:t>
      </w:r>
      <w:r w:rsidR="00B82520" w:rsidRPr="00AA129F" w:rsidDel="001B47B5">
        <w:rPr>
          <w:rFonts w:ascii="GHEA Grapalat" w:hAnsi="GHEA Grapalat"/>
          <w:b/>
        </w:rPr>
        <w:t xml:space="preserve"> </w:t>
      </w:r>
      <w:r w:rsidR="00EA6AE0" w:rsidRPr="00AA129F">
        <w:rPr>
          <w:rStyle w:val="FootnoteReference"/>
          <w:rFonts w:ascii="GHEA Grapalat" w:hAnsi="GHEA Grapalat" w:cs="Sylfaen"/>
          <w:b/>
          <w:sz w:val="24"/>
          <w:szCs w:val="24"/>
        </w:rPr>
        <w:footnoteReference w:customMarkFollows="1" w:id="3"/>
        <w:t>7</w:t>
      </w:r>
      <w:r w:rsidR="005F25EF" w:rsidRPr="00AA129F">
        <w:rPr>
          <w:rFonts w:ascii="GHEA Grapalat" w:hAnsi="GHEA Grapalat" w:cs="Sylfaen"/>
          <w:b/>
          <w:sz w:val="24"/>
          <w:szCs w:val="24"/>
        </w:rPr>
        <w:t>:</w:t>
      </w:r>
      <w:r w:rsidR="00932115" w:rsidRPr="00AA129F">
        <w:rPr>
          <w:b/>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w:t>
      </w:r>
      <w:r w:rsidR="00F677F1" w:rsidRPr="009044F1">
        <w:rPr>
          <w:rFonts w:ascii="GHEA Grapalat" w:hAnsi="GHEA Grapalat"/>
          <w:sz w:val="24"/>
          <w:szCs w:val="24"/>
        </w:rPr>
        <w:lastRenderedPageBreak/>
        <w:t xml:space="preserve">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571A1" w:rsidRDefault="00FD2748" w:rsidP="00B571A1">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B571A1" w:rsidRPr="009044F1">
        <w:rPr>
          <w:rFonts w:ascii="GHEA Grapalat" w:hAnsi="GHEA Grapalat"/>
          <w:sz w:val="24"/>
          <w:szCs w:val="24"/>
        </w:rPr>
        <w:t>Вскрытие заявок произойдет на "</w:t>
      </w:r>
      <w:r w:rsidR="00B571A1" w:rsidRPr="00016450">
        <w:rPr>
          <w:rFonts w:ascii="GHEA Grapalat" w:hAnsi="GHEA Grapalat"/>
        </w:rPr>
        <w:t>"</w:t>
      </w:r>
      <w:r w:rsidR="00B571A1" w:rsidRPr="00661596">
        <w:rPr>
          <w:rFonts w:ascii="GHEA Grapalat" w:hAnsi="GHEA Grapalat"/>
        </w:rPr>
        <w:t>7</w:t>
      </w:r>
      <w:r w:rsidR="00B571A1">
        <w:rPr>
          <w:rFonts w:ascii="GHEA Grapalat" w:hAnsi="GHEA Grapalat"/>
          <w:sz w:val="24"/>
          <w:szCs w:val="24"/>
        </w:rPr>
        <w:t>"-</w:t>
      </w:r>
      <w:r w:rsidR="00B571A1" w:rsidRPr="009044F1">
        <w:rPr>
          <w:rFonts w:ascii="GHEA Grapalat" w:hAnsi="GHEA Grapalat"/>
          <w:sz w:val="24"/>
          <w:szCs w:val="24"/>
        </w:rPr>
        <w:t>й день в "</w:t>
      </w:r>
      <w:r w:rsidR="00B571A1" w:rsidRPr="00016450">
        <w:rPr>
          <w:rFonts w:ascii="GHEA Grapalat" w:hAnsi="GHEA Grapalat"/>
        </w:rPr>
        <w:t>"</w:t>
      </w:r>
      <w:r w:rsidR="00B571A1" w:rsidRPr="00EB1B19">
        <w:rPr>
          <w:rFonts w:ascii="GHEA Grapalat" w:hAnsi="GHEA Grapalat"/>
        </w:rPr>
        <w:t>1</w:t>
      </w:r>
      <w:r w:rsidR="00B571A1" w:rsidRPr="00FD14D7">
        <w:rPr>
          <w:rFonts w:ascii="GHEA Grapalat" w:hAnsi="GHEA Grapalat"/>
        </w:rPr>
        <w:t>1</w:t>
      </w:r>
      <w:r w:rsidR="00B571A1" w:rsidRPr="00EB1B19">
        <w:rPr>
          <w:rFonts w:ascii="GHEA Grapalat" w:hAnsi="GHEA Grapalat"/>
        </w:rPr>
        <w:t>:</w:t>
      </w:r>
      <w:r w:rsidR="00B571A1" w:rsidRPr="00C90F08">
        <w:rPr>
          <w:rFonts w:ascii="GHEA Grapalat" w:hAnsi="GHEA Grapalat"/>
        </w:rPr>
        <w:t>0</w:t>
      </w:r>
      <w:r w:rsidR="00B571A1" w:rsidRPr="00EB1B19">
        <w:rPr>
          <w:rFonts w:ascii="GHEA Grapalat" w:hAnsi="GHEA Grapalat"/>
        </w:rPr>
        <w:t>0</w:t>
      </w:r>
      <w:r w:rsidR="00B571A1" w:rsidRPr="00016450">
        <w:rPr>
          <w:rFonts w:ascii="GHEA Grapalat" w:hAnsi="GHEA Grapalat"/>
        </w:rPr>
        <w:t xml:space="preserve">" </w:t>
      </w:r>
      <w:r w:rsidR="00B571A1" w:rsidRPr="009044F1">
        <w:rPr>
          <w:rFonts w:ascii="GHEA Grapalat" w:hAnsi="GHEA Grapalat"/>
          <w:sz w:val="24"/>
          <w:szCs w:val="24"/>
        </w:rPr>
        <w:t xml:space="preserve">" со дня опубликования в </w:t>
      </w:r>
      <w:r w:rsidR="00B571A1">
        <w:rPr>
          <w:rFonts w:ascii="GHEA Grapalat" w:hAnsi="GHEA Grapalat"/>
          <w:sz w:val="24"/>
          <w:szCs w:val="24"/>
        </w:rPr>
        <w:t>бюллетене</w:t>
      </w:r>
      <w:r w:rsidR="00B571A1" w:rsidRPr="009044F1">
        <w:rPr>
          <w:rFonts w:ascii="GHEA Grapalat" w:hAnsi="GHEA Grapalat"/>
          <w:sz w:val="24"/>
          <w:szCs w:val="24"/>
        </w:rPr>
        <w:t xml:space="preserve"> объявления и приглашения на настоящую процедуру. </w:t>
      </w:r>
    </w:p>
    <w:p w:rsidR="00C64E56" w:rsidRPr="0052423E" w:rsidRDefault="009B6D58" w:rsidP="00B571A1">
      <w:pPr>
        <w:pStyle w:val="BodyTextIndent2"/>
        <w:widowControl w:val="0"/>
        <w:tabs>
          <w:tab w:val="left" w:pos="1134"/>
        </w:tabs>
        <w:spacing w:after="160" w:line="240" w:lineRule="auto"/>
        <w:ind w:firstLine="567"/>
        <w:rPr>
          <w:rFonts w:ascii="GHEA Grapalat" w:hAnsi="GHEA Grapalat"/>
          <w:sz w:val="24"/>
          <w:szCs w:val="24"/>
        </w:rPr>
      </w:pPr>
      <w:r w:rsidRPr="0052423E">
        <w:rPr>
          <w:rFonts w:ascii="GHEA Grapalat" w:hAnsi="GHEA Grapalat"/>
          <w:sz w:val="24"/>
          <w:szCs w:val="24"/>
        </w:rPr>
        <w:t>На заседании по вскрытию</w:t>
      </w:r>
      <w:r w:rsidR="001F2926" w:rsidRPr="0052423E">
        <w:rPr>
          <w:rFonts w:ascii="GHEA Grapalat" w:hAnsi="GHEA Grapalat"/>
          <w:sz w:val="24"/>
          <w:szCs w:val="24"/>
        </w:rPr>
        <w:t xml:space="preserve"> и оценке</w:t>
      </w:r>
      <w:r w:rsidRPr="0052423E">
        <w:rPr>
          <w:rFonts w:ascii="GHEA Grapalat" w:hAnsi="GHEA Grapalat"/>
          <w:sz w:val="24"/>
          <w:szCs w:val="24"/>
        </w:rPr>
        <w:t xml:space="preserve"> заявок</w:t>
      </w:r>
      <w:r w:rsidR="00C64E56" w:rsidRPr="0052423E">
        <w:rPr>
          <w:rFonts w:ascii="GHEA Grapalat" w:hAnsi="GHEA Grapalat"/>
          <w:sz w:val="24"/>
          <w:szCs w:val="24"/>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lastRenderedPageBreak/>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B25E1F"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25E1F" w:rsidRPr="00C90F08">
        <w:rPr>
          <w:rFonts w:ascii="GHEA Grapalat" w:hAnsi="GHEA Grapalat"/>
          <w:i w:val="0"/>
          <w:sz w:val="24"/>
          <w:szCs w:val="24"/>
        </w:rPr>
        <w:t xml:space="preserve">ЦБ </w:t>
      </w:r>
      <w:r w:rsidR="00B25E1F" w:rsidRPr="00016450">
        <w:rPr>
          <w:rFonts w:ascii="GHEA Grapalat" w:hAnsi="GHEA Grapalat"/>
          <w:i w:val="0"/>
          <w:sz w:val="24"/>
          <w:szCs w:val="24"/>
        </w:rPr>
        <w:t xml:space="preserve"> </w:t>
      </w:r>
      <w:r w:rsidR="00B25E1F" w:rsidRPr="00C90F08">
        <w:rPr>
          <w:rFonts w:ascii="GHEA Grapalat" w:hAnsi="GHEA Grapalat"/>
          <w:i w:val="0"/>
          <w:sz w:val="24"/>
          <w:szCs w:val="24"/>
        </w:rPr>
        <w:t>Армении</w:t>
      </w:r>
      <w:r w:rsidR="003C78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 xml:space="preserve">препятствуя нормальному </w:t>
      </w:r>
      <w:r w:rsidRPr="009044F1">
        <w:rPr>
          <w:rFonts w:ascii="GHEA Grapalat" w:hAnsi="GHEA Grapalat"/>
        </w:rPr>
        <w:lastRenderedPageBreak/>
        <w:t>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w:t>
      </w:r>
      <w:r w:rsidRPr="009044F1">
        <w:rPr>
          <w:rFonts w:ascii="GHEA Grapalat" w:hAnsi="GHEA Grapalat"/>
          <w:sz w:val="24"/>
          <w:szCs w:val="24"/>
        </w:rPr>
        <w:lastRenderedPageBreak/>
        <w:t>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6"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 xml:space="preserve">или отобранный участник не представляет обеспечение квалификации или </w:t>
      </w:r>
      <w:r w:rsidR="00C20AD3" w:rsidRPr="00637CD2">
        <w:rPr>
          <w:rFonts w:ascii="GHEA Grapalat" w:hAnsi="GHEA Grapalat" w:cs="Sylfaen"/>
        </w:rPr>
        <w:lastRenderedPageBreak/>
        <w:t>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B21415">
        <w:rPr>
          <w:rFonts w:ascii="GHEA Grapalat" w:hAnsi="GHEA Grapalat"/>
          <w:b/>
          <w:sz w:val="24"/>
          <w:szCs w:val="24"/>
        </w:rPr>
        <w:t>Оценка заявок и определение отобранного участника осуществляются по отдельным лотам</w:t>
      </w:r>
      <w:r w:rsidR="00FE2802" w:rsidRPr="00B21415">
        <w:rPr>
          <w:rStyle w:val="FootnoteReference"/>
          <w:rFonts w:ascii="GHEA Grapalat" w:hAnsi="GHEA Grapalat"/>
          <w:b/>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9044F1">
        <w:rPr>
          <w:rFonts w:ascii="GHEA Grapalat" w:hAnsi="GHEA Grapalat"/>
          <w:sz w:val="24"/>
          <w:szCs w:val="24"/>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B21415" w:rsidP="0084513E">
      <w:pPr>
        <w:pStyle w:val="BodyTextIndent2"/>
        <w:widowControl w:val="0"/>
        <w:spacing w:after="160" w:line="240" w:lineRule="auto"/>
        <w:ind w:left="284" w:firstLine="567"/>
        <w:contextualSpacing/>
        <w:rPr>
          <w:rFonts w:ascii="GHEA Grapalat" w:hAnsi="GHEA Grapalat"/>
          <w:sz w:val="24"/>
          <w:szCs w:val="24"/>
        </w:rPr>
      </w:pPr>
      <w:r w:rsidRPr="00FD14D7">
        <w:rPr>
          <w:rFonts w:ascii="GHEA Grapalat" w:hAnsi="GHEA Grapalat"/>
          <w:b/>
          <w:sz w:val="24"/>
          <w:szCs w:val="24"/>
        </w:rPr>
        <w:t>Период ожидания в случае настоящей процедуры составляет "10" календарных дней. Период ожидания</w:t>
      </w:r>
      <w:r w:rsidR="0084513E">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w:t>
      </w:r>
      <w:r w:rsidRPr="00FD14D7">
        <w:rPr>
          <w:rFonts w:ascii="GHEA Grapalat" w:hAnsi="GHEA Grapalat"/>
          <w:b/>
          <w:color w:val="000000" w:themeColor="text1"/>
        </w:rPr>
        <w:t>в течение 5-и рабочих дней после дня его получения,</w:t>
      </w:r>
      <w:r w:rsidRPr="00681C1F">
        <w:rPr>
          <w:rFonts w:ascii="GHEA Grapalat" w:hAnsi="GHEA Grapalat"/>
          <w:color w:val="000000" w:themeColor="text1"/>
        </w:rPr>
        <w:t xml:space="preserve"> обязан представить обеспечения квалификации и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3A4A85" w:rsidRPr="003D57AD" w:rsidRDefault="003A4A85" w:rsidP="003A4A85">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FD14D7">
        <w:rPr>
          <w:rFonts w:ascii="GHEA Grapalat" w:hAnsi="GHEA Grapalat"/>
          <w:b/>
        </w:rPr>
        <w:t xml:space="preserve">Размер обеспечения квалификации равен </w:t>
      </w:r>
      <w:r>
        <w:rPr>
          <w:rFonts w:ascii="GHEA Grapalat" w:hAnsi="GHEA Grapalat"/>
          <w:b/>
        </w:rPr>
        <w:t>15</w:t>
      </w:r>
      <w:r w:rsidRPr="00FD14D7">
        <w:rPr>
          <w:rFonts w:ascii="GHEA Grapalat" w:hAnsi="GHEA Grapalat"/>
          <w:b/>
        </w:rPr>
        <w:t xml:space="preserve"> процентам от цены закупки товаров закупаемых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3A4A85" w:rsidRPr="00BF3E44" w:rsidRDefault="003A4A85" w:rsidP="003A4A85">
      <w:pPr>
        <w:widowControl w:val="0"/>
        <w:tabs>
          <w:tab w:val="left" w:pos="1276"/>
        </w:tabs>
        <w:spacing w:after="160"/>
        <w:ind w:firstLine="567"/>
        <w:jc w:val="both"/>
        <w:rPr>
          <w:rFonts w:ascii="GHEA Grapalat" w:hAnsi="GHEA Grapalat" w:cs="Sylfaen"/>
        </w:rPr>
      </w:pPr>
      <w:r w:rsidRPr="00BF3E44">
        <w:rPr>
          <w:rFonts w:ascii="GHEA Grapalat" w:hAnsi="GHEA Grapalat" w:cs="Sylfaen"/>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BF3E44">
        <w:rPr>
          <w:rFonts w:ascii="Calibri" w:hAnsi="Calibri" w:cs="Calibri"/>
        </w:rPr>
        <w:t> </w:t>
      </w:r>
      <w:r w:rsidRPr="00BF3E44">
        <w:rPr>
          <w:rFonts w:ascii="GHEA Grapalat" w:hAnsi="GHEA Grapalat" w:cs="GHEA Grapalat"/>
        </w:rPr>
        <w:t>«</w:t>
      </w:r>
      <w:r w:rsidRPr="00BF3E44">
        <w:rPr>
          <w:rFonts w:ascii="GHEA Grapalat" w:hAnsi="GHEA Grapalat" w:cs="Sylfaen"/>
        </w:rPr>
        <w:t>900008000698</w:t>
      </w:r>
      <w:r w:rsidRPr="00BF3E44">
        <w:rPr>
          <w:rFonts w:ascii="GHEA Grapalat" w:hAnsi="GHEA Grapalat" w:cs="GHEA Grapalat"/>
        </w:rPr>
        <w:t>»</w:t>
      </w:r>
      <w:r w:rsidRPr="00BF3E44">
        <w:rPr>
          <w:rFonts w:ascii="GHEA Grapalat" w:hAnsi="GHEA Grapalat" w:cs="Sylfaen"/>
        </w:rPr>
        <w:t xml:space="preserve"> </w:t>
      </w:r>
      <w:r w:rsidRPr="00BF3E44">
        <w:rPr>
          <w:rFonts w:ascii="GHEA Grapalat" w:hAnsi="GHEA Grapalat" w:cs="GHEA Grapalat"/>
        </w:rPr>
        <w:t>открытый</w:t>
      </w:r>
      <w:r w:rsidRPr="00BF3E44">
        <w:rPr>
          <w:rFonts w:ascii="GHEA Grapalat" w:hAnsi="GHEA Grapalat" w:cs="Sylfaen"/>
        </w:rPr>
        <w:t xml:space="preserve"> </w:t>
      </w:r>
      <w:r w:rsidRPr="00BF3E44">
        <w:rPr>
          <w:rFonts w:ascii="GHEA Grapalat" w:hAnsi="GHEA Grapalat" w:cs="GHEA Grapalat"/>
        </w:rPr>
        <w:t>в</w:t>
      </w:r>
      <w:r w:rsidRPr="00BF3E44">
        <w:rPr>
          <w:rFonts w:ascii="GHEA Grapalat" w:hAnsi="GHEA Grapalat" w:cs="Sylfaen"/>
        </w:rPr>
        <w:t xml:space="preserve"> </w:t>
      </w:r>
      <w:r w:rsidRPr="00BF3E44">
        <w:rPr>
          <w:rFonts w:ascii="GHEA Grapalat" w:hAnsi="GHEA Grapalat" w:cs="GHEA Grapalat"/>
        </w:rPr>
        <w:t>Центральном</w:t>
      </w:r>
      <w:r w:rsidRPr="00BF3E44">
        <w:rPr>
          <w:rFonts w:ascii="GHEA Grapalat" w:hAnsi="GHEA Grapalat" w:cs="Sylfaen"/>
        </w:rPr>
        <w:t xml:space="preserve"> </w:t>
      </w:r>
      <w:r w:rsidRPr="00BF3E44">
        <w:rPr>
          <w:rFonts w:ascii="GHEA Grapalat" w:hAnsi="GHEA Grapalat" w:cs="GHEA Grapalat"/>
        </w:rPr>
        <w:t>казначействе</w:t>
      </w:r>
      <w:r w:rsidRPr="00BF3E44">
        <w:rPr>
          <w:rFonts w:ascii="GHEA Grapalat" w:hAnsi="GHEA Grapalat" w:cs="Sylfaen"/>
        </w:rPr>
        <w:t xml:space="preserve"> </w:t>
      </w:r>
      <w:r w:rsidRPr="00BF3E44">
        <w:rPr>
          <w:rFonts w:ascii="GHEA Grapalat" w:hAnsi="GHEA Grapalat" w:cs="GHEA Grapalat"/>
        </w:rPr>
        <w:t>на</w:t>
      </w:r>
      <w:r w:rsidRPr="00BF3E44">
        <w:rPr>
          <w:rFonts w:ascii="GHEA Grapalat" w:hAnsi="GHEA Grapalat" w:cs="Sylfaen"/>
        </w:rPr>
        <w:t xml:space="preserve"> </w:t>
      </w:r>
      <w:r w:rsidRPr="00BF3E44">
        <w:rPr>
          <w:rFonts w:ascii="GHEA Grapalat" w:hAnsi="GHEA Grapalat" w:cs="GHEA Grapalat"/>
        </w:rPr>
        <w:t>имя</w:t>
      </w:r>
      <w:r w:rsidRPr="00BF3E44">
        <w:rPr>
          <w:rFonts w:ascii="GHEA Grapalat" w:hAnsi="GHEA Grapalat" w:cs="Sylfaen"/>
        </w:rPr>
        <w:t xml:space="preserve"> </w:t>
      </w:r>
      <w:r w:rsidRPr="00BF3E44">
        <w:rPr>
          <w:rFonts w:ascii="GHEA Grapalat" w:hAnsi="GHEA Grapalat" w:cs="GHEA Grapalat"/>
        </w:rPr>
        <w:t>уполномоченного</w:t>
      </w:r>
      <w:r w:rsidRPr="00BF3E44">
        <w:rPr>
          <w:rFonts w:ascii="GHEA Grapalat" w:hAnsi="GHEA Grapalat" w:cs="Sylfaen"/>
        </w:rPr>
        <w:t xml:space="preserve"> </w:t>
      </w:r>
      <w:r w:rsidRPr="00BF3E44">
        <w:rPr>
          <w:rFonts w:ascii="GHEA Grapalat" w:hAnsi="GHEA Grapalat" w:cs="GHEA Grapalat"/>
        </w:rPr>
        <w:t>органа</w:t>
      </w:r>
      <w:r w:rsidRPr="00BF3E44">
        <w:rPr>
          <w:rFonts w:ascii="GHEA Grapalat" w:hAnsi="GHEA Grapalat" w:cs="Sylfaen"/>
        </w:rPr>
        <w:t>.</w:t>
      </w:r>
    </w:p>
    <w:p w:rsidR="003A4A85" w:rsidRPr="00CE31A0" w:rsidRDefault="003A4A85" w:rsidP="003A4A85">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A4A85" w:rsidRPr="004408E1" w:rsidRDefault="003A4A85" w:rsidP="003A4A85">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3A4A85" w:rsidRDefault="003A4A85" w:rsidP="003A4A85">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3A4A85" w:rsidRPr="0052513C" w:rsidRDefault="003A4A85" w:rsidP="003A4A85">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3A4A85" w:rsidRPr="0052513C" w:rsidRDefault="003A4A85" w:rsidP="003A4A85">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3A4A85" w:rsidRPr="0052513C" w:rsidRDefault="003A4A85" w:rsidP="003A4A85">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3A4A85" w:rsidRPr="00564A46" w:rsidRDefault="003A4A85" w:rsidP="003A4A85">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3A4A85" w:rsidRPr="00564A46" w:rsidRDefault="003A4A85" w:rsidP="003A4A85">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3A4A85" w:rsidRPr="00564A46" w:rsidRDefault="003A4A85" w:rsidP="003A4A85">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3A4A85" w:rsidRPr="00564A46" w:rsidRDefault="003A4A85" w:rsidP="003A4A85">
      <w:pPr>
        <w:pStyle w:val="FootnoteText"/>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3A4A85" w:rsidRPr="00FF309F" w:rsidRDefault="003A4A85" w:rsidP="003A4A85">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A4A85" w:rsidRPr="00707948" w:rsidRDefault="003A4A85" w:rsidP="003A4A85">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A4A85" w:rsidRPr="009044F1" w:rsidRDefault="003A4A85" w:rsidP="003A4A85">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FD14D7">
        <w:rPr>
          <w:rFonts w:ascii="GHEA Grapalat" w:hAnsi="GHEA Grapalat"/>
          <w:b/>
        </w:rPr>
        <w:t xml:space="preserve">Размер обеспечения договора составляет 10 процентов от цены </w:t>
      </w:r>
      <w:r w:rsidRPr="00FD14D7">
        <w:rPr>
          <w:rFonts w:ascii="GHEA Grapalat" w:hAnsi="GHEA Grapalat"/>
          <w:b/>
        </w:rPr>
        <w:lastRenderedPageBreak/>
        <w:t xml:space="preserve">закупки.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w:t>
      </w:r>
      <w:r w:rsidRPr="00DA3D75">
        <w:rPr>
          <w:rFonts w:ascii="GHEA Grapalat" w:hAnsi="GHEA Grapalat"/>
        </w:rPr>
        <w:t>в одностороннем порядке утвержденного заявления-в виде неустойки (приложение 5.1) или наличных денег</w:t>
      </w:r>
      <w:r>
        <w:rPr>
          <w:rStyle w:val="FootnoteReference"/>
          <w:rFonts w:ascii="GHEA Grapalat" w:hAnsi="GHEA Grapalat"/>
        </w:rPr>
        <w:t xml:space="preserve"> </w:t>
      </w:r>
      <w:r>
        <w:rPr>
          <w:rStyle w:val="FootnoteReference"/>
          <w:rFonts w:ascii="GHEA Grapalat" w:hAnsi="GHEA Grapalat"/>
        </w:rPr>
        <w:footnoteReference w:customMarkFollows="1" w:id="6"/>
        <w:t>13</w:t>
      </w:r>
      <w:r>
        <w:rPr>
          <w:rFonts w:ascii="GHEA Grapalat" w:hAnsi="GHEA Grapalat"/>
        </w:rPr>
        <w:t>.</w:t>
      </w:r>
    </w:p>
    <w:p w:rsidR="003A4A85" w:rsidRDefault="003A4A85" w:rsidP="003A4A85">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3A4A85" w:rsidRPr="00DC30CC"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sidRPr="00FD14D7">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3A4A85" w:rsidRPr="00250377" w:rsidRDefault="003A4A85" w:rsidP="003A4A85">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A4A85" w:rsidRPr="00625529" w:rsidRDefault="003A4A85" w:rsidP="003A4A85">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3A4A85" w:rsidRPr="009044F1"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3A4A85" w:rsidRDefault="003A4A85" w:rsidP="003A4A85">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договора  и квалификации банку, а в случае обеспечения, </w:t>
      </w:r>
      <w:r w:rsidRPr="0074650E">
        <w:rPr>
          <w:rFonts w:ascii="GHEA Grapalat" w:hAnsi="GHEA Grapalat"/>
        </w:rPr>
        <w:lastRenderedPageBreak/>
        <w:t>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3A4A85" w:rsidRPr="00B2678A"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3A4A85" w:rsidRDefault="003A4A85" w:rsidP="003A4A85">
      <w:pPr>
        <w:widowControl w:val="0"/>
        <w:tabs>
          <w:tab w:val="left" w:pos="1134"/>
        </w:tabs>
        <w:spacing w:after="160"/>
        <w:ind w:firstLine="567"/>
        <w:jc w:val="both"/>
        <w:rPr>
          <w:rFonts w:ascii="GHEA Grapalat" w:hAnsi="GHEA Grapalat"/>
        </w:rPr>
      </w:pPr>
    </w:p>
    <w:p w:rsidR="003A4A85" w:rsidRDefault="003A4A85" w:rsidP="003A4A85">
      <w:pPr>
        <w:widowControl w:val="0"/>
        <w:tabs>
          <w:tab w:val="left" w:pos="1134"/>
        </w:tabs>
        <w:spacing w:after="160"/>
        <w:ind w:firstLine="567"/>
        <w:jc w:val="both"/>
        <w:rPr>
          <w:rFonts w:ascii="GHEA Grapalat" w:hAnsi="GHEA Grapalat"/>
        </w:rPr>
      </w:pPr>
      <w:r w:rsidRPr="005114D0">
        <w:rPr>
          <w:rFonts w:ascii="GHEA Grapalat" w:hAnsi="GHEA Grapalat"/>
        </w:rPr>
        <w:tab/>
      </w:r>
    </w:p>
    <w:p w:rsidR="003A4A85" w:rsidRDefault="003A4A85" w:rsidP="003A4A85">
      <w:pPr>
        <w:rPr>
          <w:rFonts w:ascii="GHEA Grapalat" w:hAnsi="GHEA Grapalat" w:cs="Sylfaen"/>
        </w:rPr>
      </w:pPr>
      <w:r>
        <w:rPr>
          <w:rFonts w:ascii="GHEA Grapalat" w:hAnsi="GHEA Grapalat" w:cs="Sylfaen"/>
        </w:rPr>
        <w:br w:type="page"/>
      </w:r>
    </w:p>
    <w:p w:rsidR="003A4A85" w:rsidRPr="009044F1" w:rsidRDefault="003A4A85" w:rsidP="003A4A85">
      <w:pPr>
        <w:widowControl w:val="0"/>
        <w:tabs>
          <w:tab w:val="left" w:pos="1134"/>
        </w:tabs>
        <w:spacing w:after="160"/>
        <w:ind w:firstLine="567"/>
        <w:jc w:val="both"/>
        <w:rPr>
          <w:rFonts w:ascii="GHEA Grapalat" w:hAnsi="GHEA Grapalat" w:cs="Sylfaen"/>
        </w:rPr>
      </w:pPr>
    </w:p>
    <w:p w:rsidR="003A4A85" w:rsidRDefault="003A4A85" w:rsidP="003A4A85">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3A4A85" w:rsidRPr="009044F1" w:rsidRDefault="003A4A85" w:rsidP="003A4A85">
      <w:pPr>
        <w:rPr>
          <w:rFonts w:ascii="GHEA Grapalat" w:hAnsi="GHEA Grapalat" w:cs="Arial"/>
          <w:b/>
        </w:rPr>
      </w:pP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Pr>
          <w:rStyle w:val="FootnoteReference"/>
          <w:rFonts w:ascii="GHEA Grapalat" w:hAnsi="GHEA Grapalat"/>
        </w:rPr>
        <w:footnoteReference w:customMarkFollows="1" w:id="7"/>
        <w:t>14</w:t>
      </w:r>
      <w:r w:rsidRPr="009044F1">
        <w:rPr>
          <w:rFonts w:ascii="GHEA Grapalat" w:hAnsi="GHEA Grapalat"/>
        </w:rPr>
        <w:t>.</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3A4A85" w:rsidRPr="00D3436F" w:rsidRDefault="003A4A85" w:rsidP="003A4A85">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3725E">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конверт, </w:t>
      </w:r>
      <w:r w:rsidRPr="002658C9">
        <w:rPr>
          <w:rFonts w:ascii="GHEA Grapalat" w:hAnsi="GHEA Grapalat"/>
        </w:rPr>
        <w:lastRenderedPageBreak/>
        <w:t>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6672B" w:rsidRPr="00806B9A">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Pr="00F677F1" w:rsidRDefault="00A6672B"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A6672B" w:rsidRPr="00374F4A" w:rsidRDefault="00A6672B" w:rsidP="00A6672B">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A6672B" w:rsidRPr="00907A71" w:rsidRDefault="00A6672B" w:rsidP="00A6672B">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sidR="00BE1A63">
        <w:rPr>
          <w:rFonts w:ascii="GHEA Grapalat" w:hAnsi="GHEA Grapalat"/>
          <w:b/>
          <w:sz w:val="24"/>
          <w:szCs w:val="24"/>
        </w:rPr>
        <w:t>2</w:t>
      </w:r>
      <w:r w:rsidR="009A04AD" w:rsidRPr="00907A71">
        <w:rPr>
          <w:rFonts w:ascii="GHEA Grapalat" w:hAnsi="GHEA Grapalat"/>
          <w:b/>
          <w:sz w:val="24"/>
          <w:szCs w:val="24"/>
        </w:rPr>
        <w:t>6</w:t>
      </w:r>
      <w:r w:rsidR="00BE1A63">
        <w:rPr>
          <w:rFonts w:ascii="GHEA Grapalat" w:hAnsi="GHEA Grapalat"/>
          <w:b/>
          <w:sz w:val="24"/>
          <w:szCs w:val="24"/>
        </w:rPr>
        <w:t>/</w:t>
      </w:r>
      <w:r w:rsidR="00AB75F4" w:rsidRPr="00907A71">
        <w:rPr>
          <w:rFonts w:ascii="GHEA Grapalat" w:hAnsi="GHEA Grapalat"/>
          <w:b/>
          <w:sz w:val="24"/>
          <w:szCs w:val="24"/>
        </w:rPr>
        <w:t>2</w:t>
      </w:r>
    </w:p>
    <w:p w:rsidR="00A6672B" w:rsidRPr="00374F4A" w:rsidRDefault="00A6672B" w:rsidP="00A6672B">
      <w:pPr>
        <w:widowControl w:val="0"/>
        <w:spacing w:after="120"/>
        <w:jc w:val="center"/>
        <w:rPr>
          <w:rFonts w:ascii="GHEA Grapalat" w:hAnsi="GHEA Grapalat" w:cs="Sylfaen"/>
          <w:b/>
        </w:rPr>
      </w:pPr>
    </w:p>
    <w:p w:rsidR="00A6672B" w:rsidRPr="00374F4A" w:rsidRDefault="00A6672B" w:rsidP="00A6672B">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Pr>
          <w:rFonts w:ascii="GHEA Grapalat" w:hAnsi="GHEA Grapalat"/>
          <w:b/>
        </w:rPr>
        <w:t xml:space="preserve">ОБЪЯВЛЕНИЕ </w:t>
      </w:r>
      <w:r w:rsidRPr="00374F4A">
        <w:rPr>
          <w:rFonts w:ascii="GHEA Grapalat" w:hAnsi="GHEA Grapalat"/>
          <w:b/>
        </w:rPr>
        <w:t>*</w:t>
      </w:r>
    </w:p>
    <w:p w:rsidR="00A6672B" w:rsidRPr="00374F4A" w:rsidRDefault="00A6672B" w:rsidP="00A6672B">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FD0971">
        <w:rPr>
          <w:rFonts w:ascii="GHEA Grapalat" w:hAnsi="GHEA Grapalat"/>
          <w:sz w:val="24"/>
          <w:szCs w:val="24"/>
        </w:rPr>
        <w:t>запрос</w:t>
      </w:r>
      <w:r>
        <w:rPr>
          <w:rFonts w:ascii="GHEA Grapalat" w:hAnsi="GHEA Grapalat"/>
          <w:sz w:val="24"/>
          <w:szCs w:val="24"/>
        </w:rPr>
        <w:t>е</w:t>
      </w:r>
      <w:r w:rsidRPr="00FD0971">
        <w:rPr>
          <w:rFonts w:ascii="GHEA Grapalat" w:hAnsi="GHEA Grapalat"/>
          <w:sz w:val="24"/>
          <w:szCs w:val="24"/>
        </w:rPr>
        <w:t xml:space="preserve"> котировок </w:t>
      </w:r>
      <w:r>
        <w:rPr>
          <w:rFonts w:ascii="GHEA Grapalat" w:hAnsi="GHEA Grapalat"/>
          <w:sz w:val="24"/>
          <w:szCs w:val="24"/>
        </w:rPr>
        <w:t xml:space="preserve"> </w:t>
      </w:r>
    </w:p>
    <w:p w:rsidR="00A6672B" w:rsidRPr="00374F4A" w:rsidRDefault="00A6672B" w:rsidP="00A6672B">
      <w:pPr>
        <w:widowControl w:val="0"/>
        <w:spacing w:after="120"/>
        <w:jc w:val="center"/>
        <w:rPr>
          <w:rFonts w:ascii="GHEA Grapalat" w:hAnsi="GHEA Grapalat"/>
        </w:rPr>
      </w:pPr>
    </w:p>
    <w:p w:rsidR="00A6672B" w:rsidRPr="00C4157A" w:rsidRDefault="00A6672B" w:rsidP="00A6672B">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A6672B" w:rsidRPr="000C1746" w:rsidRDefault="00A6672B" w:rsidP="00A6672B">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A6672B" w:rsidRPr="00DA5EA0" w:rsidRDefault="00A6672B" w:rsidP="00A6672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A6672B" w:rsidRPr="000C1746" w:rsidRDefault="00A6672B" w:rsidP="00A6672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A6672B" w:rsidRPr="00907A71" w:rsidRDefault="00A6672B" w:rsidP="00A6672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Pr="00E272DC">
        <w:rPr>
          <w:rFonts w:ascii="GHEA Grapalat" w:hAnsi="GHEA Grapalat"/>
          <w:u w:val="single"/>
        </w:rPr>
        <w:t>ЗАО “Ергорсвет”</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ЕГС-GHAPDzB-</w:t>
      </w:r>
      <w:r w:rsidR="00BE1A63">
        <w:rPr>
          <w:rFonts w:ascii="GHEA Grapalat" w:hAnsi="GHEA Grapalat"/>
          <w:b/>
        </w:rPr>
        <w:t>2</w:t>
      </w:r>
      <w:r w:rsidR="009A04AD" w:rsidRPr="00907A71">
        <w:rPr>
          <w:rFonts w:ascii="GHEA Grapalat" w:hAnsi="GHEA Grapalat"/>
          <w:b/>
        </w:rPr>
        <w:t>6</w:t>
      </w:r>
      <w:r w:rsidR="00BE1A63">
        <w:rPr>
          <w:rFonts w:ascii="GHEA Grapalat" w:hAnsi="GHEA Grapalat"/>
          <w:b/>
        </w:rPr>
        <w:t>/2</w:t>
      </w:r>
    </w:p>
    <w:p w:rsidR="00A6672B" w:rsidRPr="00C4157A" w:rsidRDefault="00A6672B" w:rsidP="00A6672B">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A6672B" w:rsidRPr="00DA5EA0" w:rsidRDefault="00A6672B" w:rsidP="00A6672B">
      <w:pPr>
        <w:spacing w:after="160"/>
        <w:jc w:val="both"/>
        <w:rPr>
          <w:rFonts w:ascii="GHEA Grapalat" w:hAnsi="GHEA Grapalat"/>
        </w:rPr>
      </w:pPr>
      <w:r w:rsidRPr="00FD0971">
        <w:rPr>
          <w:rFonts w:ascii="GHEA Grapalat" w:hAnsi="GHEA Grapalat"/>
        </w:rPr>
        <w:t xml:space="preserve">запроса котировок </w:t>
      </w:r>
      <w:r>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A6672B" w:rsidRPr="002B75BF" w:rsidRDefault="00A6672B" w:rsidP="00A6672B">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A6672B" w:rsidRPr="000C1746" w:rsidRDefault="00A6672B" w:rsidP="00A6672B">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A6672B" w:rsidRPr="00DA5EA0" w:rsidRDefault="00A6672B" w:rsidP="00A6672B">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A6672B" w:rsidRPr="000C1746" w:rsidRDefault="00A6672B" w:rsidP="00A6672B">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Pr>
          <w:rFonts w:ascii="GHEA Grapalat" w:hAnsi="GHEA Grapalat"/>
        </w:rPr>
        <w:t>Данные       ----------------------------------------  следующие:</w:t>
      </w:r>
    </w:p>
    <w:p w:rsidR="00A6672B" w:rsidRPr="000811C1" w:rsidRDefault="00A6672B" w:rsidP="00A6672B">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A6672B" w:rsidRDefault="00A6672B" w:rsidP="00A6672B">
      <w:pPr>
        <w:jc w:val="both"/>
        <w:rPr>
          <w:rFonts w:ascii="GHEA Grapalat" w:hAnsi="GHEA Grapalat"/>
        </w:rPr>
      </w:pPr>
    </w:p>
    <w:p w:rsidR="00A6672B" w:rsidRPr="00B443ED" w:rsidRDefault="00A6672B" w:rsidP="00A6672B">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A6672B" w:rsidRPr="000C1746" w:rsidRDefault="00A6672B" w:rsidP="00A6672B">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A6672B" w:rsidRDefault="00A6672B" w:rsidP="00A6672B">
      <w:pPr>
        <w:jc w:val="both"/>
        <w:rPr>
          <w:rFonts w:ascii="GHEA Grapalat" w:hAnsi="GHEA Grapalat"/>
        </w:rPr>
      </w:pPr>
    </w:p>
    <w:p w:rsidR="00A6672B" w:rsidRPr="008E7F24" w:rsidRDefault="00A6672B" w:rsidP="00A6672B">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A6672B" w:rsidRPr="00D3436F" w:rsidRDefault="00A6672B" w:rsidP="00A6672B">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A6672B" w:rsidRDefault="00A6672B" w:rsidP="00A6672B">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A6672B" w:rsidRDefault="00A6672B" w:rsidP="00A6672B">
      <w:pPr>
        <w:jc w:val="both"/>
        <w:rPr>
          <w:rFonts w:ascii="GHEA Grapalat" w:hAnsi="GHEA Grapalat"/>
          <w:sz w:val="18"/>
          <w:szCs w:val="18"/>
        </w:rPr>
      </w:pPr>
    </w:p>
    <w:p w:rsidR="00A6672B" w:rsidRPr="00B16483" w:rsidRDefault="00A6672B" w:rsidP="00A6672B">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A6672B" w:rsidRDefault="00A6672B" w:rsidP="00A6672B">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A6672B" w:rsidRPr="00D3436F" w:rsidRDefault="00A6672B" w:rsidP="00A6672B">
      <w:pPr>
        <w:tabs>
          <w:tab w:val="left" w:pos="7371"/>
        </w:tabs>
        <w:spacing w:after="160"/>
        <w:ind w:left="3544" w:firstLine="3"/>
        <w:jc w:val="both"/>
        <w:rPr>
          <w:rFonts w:ascii="GHEA Grapalat" w:hAnsi="GHEA Grapalat"/>
          <w:sz w:val="16"/>
        </w:rPr>
      </w:pPr>
    </w:p>
    <w:p w:rsidR="00A6672B" w:rsidRDefault="00A6672B" w:rsidP="00A6672B">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A6672B" w:rsidRDefault="00A6672B" w:rsidP="00A6672B">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A6672B" w:rsidRPr="004F23CF" w:rsidRDefault="00A6672B" w:rsidP="00A6672B">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A6672B" w:rsidRPr="004F23CF" w:rsidRDefault="00A6672B" w:rsidP="00A6672B">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A6672B" w:rsidRPr="004F23CF" w:rsidRDefault="00A6672B" w:rsidP="00A6672B">
      <w:pPr>
        <w:rPr>
          <w:rFonts w:ascii="GHEA Grapalat" w:hAnsi="GHEA Grapalat"/>
          <w:i/>
          <w:sz w:val="16"/>
          <w:vertAlign w:val="superscript"/>
          <w:lang w:val="es-ES"/>
        </w:rPr>
      </w:pPr>
    </w:p>
    <w:p w:rsidR="00A6672B" w:rsidRPr="004F23CF" w:rsidRDefault="00A6672B" w:rsidP="00A6672B">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Pr>
          <w:rFonts w:ascii="GHEA Grapalat" w:hAnsi="GHEA Grapalat"/>
          <w:b/>
        </w:rPr>
        <w:t>ЕГС-GH</w:t>
      </w:r>
      <w:r w:rsidRPr="00AA05DB">
        <w:rPr>
          <w:rFonts w:ascii="GHEA Grapalat" w:hAnsi="GHEA Grapalat"/>
          <w:b/>
        </w:rPr>
        <w:t>APDzB</w:t>
      </w:r>
      <w:r>
        <w:rPr>
          <w:rFonts w:ascii="GHEA Grapalat" w:hAnsi="GHEA Grapalat"/>
          <w:b/>
        </w:rPr>
        <w:t>-</w:t>
      </w:r>
      <w:r w:rsidR="00BE1A63">
        <w:rPr>
          <w:rFonts w:ascii="GHEA Grapalat" w:hAnsi="GHEA Grapalat"/>
          <w:b/>
        </w:rPr>
        <w:t>2</w:t>
      </w:r>
      <w:r w:rsidR="009A04AD" w:rsidRPr="00907A71">
        <w:rPr>
          <w:rFonts w:ascii="GHEA Grapalat" w:hAnsi="GHEA Grapalat"/>
          <w:b/>
        </w:rPr>
        <w:t>6</w:t>
      </w:r>
      <w:r w:rsidR="00BE1A63">
        <w:rPr>
          <w:rFonts w:ascii="GHEA Grapalat" w:hAnsi="GHEA Grapalat"/>
          <w:b/>
        </w:rPr>
        <w:t>/</w:t>
      </w:r>
      <w:r w:rsidR="00AB75F4" w:rsidRPr="00907A71">
        <w:rPr>
          <w:rFonts w:ascii="GHEA Grapalat" w:hAnsi="GHEA Grapalat"/>
          <w:b/>
        </w:rPr>
        <w:t>2</w:t>
      </w:r>
      <w:r w:rsidRPr="00CA1276">
        <w:rPr>
          <w:rFonts w:ascii="GHEA Grapalat" w:hAnsi="GHEA Grapalat"/>
          <w:b/>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A6672B" w:rsidRPr="004F23CF" w:rsidRDefault="00A6672B" w:rsidP="00A6672B">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A6672B" w:rsidRPr="00AF791F" w:rsidRDefault="00A6672B" w:rsidP="00A6672B">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A6672B" w:rsidRPr="00AF791F" w:rsidRDefault="00A6672B" w:rsidP="00A6672B">
      <w:pPr>
        <w:pStyle w:val="ListParagraph"/>
        <w:widowControl w:val="0"/>
        <w:numPr>
          <w:ilvl w:val="0"/>
          <w:numId w:val="22"/>
        </w:numPr>
        <w:tabs>
          <w:tab w:val="left" w:pos="567"/>
        </w:tabs>
        <w:spacing w:after="160"/>
        <w:jc w:val="both"/>
        <w:rPr>
          <w:rFonts w:ascii="GHEA Grapalat" w:hAnsi="GHEA Grapalat" w:cs="Arial"/>
        </w:rPr>
      </w:pPr>
      <w:r w:rsidRPr="00AF791F">
        <w:rPr>
          <w:rFonts w:ascii="GHEA Grapalat" w:hAnsi="GHEA Grapalat"/>
        </w:rPr>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Pr>
          <w:rFonts w:ascii="GHEA Grapalat" w:hAnsi="GHEA Grapalat"/>
          <w:b/>
        </w:rPr>
        <w:t>ЕГС-GH</w:t>
      </w:r>
      <w:r w:rsidRPr="00AA05DB">
        <w:rPr>
          <w:rFonts w:ascii="GHEA Grapalat" w:hAnsi="GHEA Grapalat"/>
          <w:b/>
        </w:rPr>
        <w:t>APDzB</w:t>
      </w:r>
      <w:r>
        <w:rPr>
          <w:rFonts w:ascii="GHEA Grapalat" w:hAnsi="GHEA Grapalat"/>
          <w:b/>
        </w:rPr>
        <w:t>-</w:t>
      </w:r>
      <w:r w:rsidR="00BE1A63">
        <w:rPr>
          <w:rFonts w:ascii="GHEA Grapalat" w:hAnsi="GHEA Grapalat"/>
          <w:b/>
        </w:rPr>
        <w:t>2</w:t>
      </w:r>
      <w:r w:rsidR="009A04AD" w:rsidRPr="00907A71">
        <w:rPr>
          <w:rFonts w:ascii="GHEA Grapalat" w:hAnsi="GHEA Grapalat"/>
          <w:b/>
        </w:rPr>
        <w:t>6</w:t>
      </w:r>
      <w:r w:rsidR="00BE1A63">
        <w:rPr>
          <w:rFonts w:ascii="GHEA Grapalat" w:hAnsi="GHEA Grapalat"/>
          <w:b/>
        </w:rPr>
        <w:t>/2</w:t>
      </w:r>
    </w:p>
    <w:p w:rsidR="00A6672B" w:rsidRDefault="00A6672B" w:rsidP="00A6672B">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A6672B" w:rsidRDefault="00A6672B" w:rsidP="00A6672B">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C6146A">
        <w:rPr>
          <w:rFonts w:ascii="GHEA Grapalat" w:hAnsi="GHEA Grapalat"/>
        </w:rPr>
        <w:t>запрос котировок</w:t>
      </w:r>
      <w:r>
        <w:rPr>
          <w:rFonts w:ascii="GHEA Grapalat" w:hAnsi="GHEA Grapalat"/>
        </w:rPr>
        <w:t xml:space="preserve"> случая     одновременного </w:t>
      </w:r>
    </w:p>
    <w:p w:rsidR="00A6672B" w:rsidRDefault="00A6672B" w:rsidP="00A6672B">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A6672B" w:rsidRDefault="00A6672B" w:rsidP="00A6672B">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A6672B" w:rsidRDefault="00A6672B" w:rsidP="00A6672B">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A6672B" w:rsidRDefault="00A6672B" w:rsidP="00A6672B">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A6672B" w:rsidRDefault="00A6672B" w:rsidP="00A6672B">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A6672B" w:rsidRDefault="00A6672B" w:rsidP="00A6672B">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A6672B" w:rsidRDefault="00A6672B" w:rsidP="00A6672B">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A6672B" w:rsidRDefault="00A6672B" w:rsidP="00A6672B">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A6672B" w:rsidRPr="009A73EA" w:rsidRDefault="00A6672B" w:rsidP="00A6672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9"/>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A6672B" w:rsidRDefault="00A6672B" w:rsidP="00A6672B">
      <w:pPr>
        <w:rPr>
          <w:rFonts w:ascii="GHEA Grapalat" w:hAnsi="GHEA Grapalat"/>
        </w:rPr>
      </w:pPr>
    </w:p>
    <w:p w:rsidR="00A6672B" w:rsidRDefault="00A6672B" w:rsidP="00A6672B">
      <w:pPr>
        <w:jc w:val="both"/>
        <w:rPr>
          <w:rFonts w:ascii="GHEA Grapalat" w:hAnsi="GHEA Grapalat"/>
        </w:rPr>
      </w:pPr>
      <w:r>
        <w:rPr>
          <w:rFonts w:ascii="GHEA Grapalat" w:hAnsi="GHEA Grapalat"/>
        </w:rPr>
        <w:t xml:space="preserve"> </w:t>
      </w:r>
    </w:p>
    <w:p w:rsidR="00A6672B" w:rsidRDefault="00A6672B" w:rsidP="00A6672B">
      <w:pPr>
        <w:jc w:val="both"/>
        <w:rPr>
          <w:rFonts w:ascii="GHEA Grapalat" w:hAnsi="GHEA Grapalat"/>
        </w:rPr>
      </w:pPr>
      <w:r>
        <w:rPr>
          <w:rFonts w:ascii="GHEA Grapalat" w:hAnsi="GHEA Grapalat"/>
        </w:rPr>
        <w:t xml:space="preserve">Прилагается  полное описание предлагаемого   ----------------------------     товара, </w:t>
      </w:r>
    </w:p>
    <w:p w:rsidR="00A6672B" w:rsidRDefault="00A6672B" w:rsidP="00A6672B">
      <w:pPr>
        <w:jc w:val="both"/>
        <w:rPr>
          <w:rFonts w:ascii="GHEA Grapalat" w:hAnsi="GHEA Grapalat"/>
        </w:rPr>
      </w:pPr>
      <w:r>
        <w:rPr>
          <w:rFonts w:ascii="GHEA Grapalat" w:hAnsi="GHEA Grapalat"/>
          <w:sz w:val="16"/>
        </w:rPr>
        <w:t xml:space="preserve">                                                                                                             наименование участника</w:t>
      </w:r>
    </w:p>
    <w:p w:rsidR="00A6672B" w:rsidRDefault="00A6672B" w:rsidP="00A6672B">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A6672B" w:rsidRDefault="00A6672B" w:rsidP="00A6672B">
      <w:pPr>
        <w:tabs>
          <w:tab w:val="left" w:pos="7371"/>
        </w:tabs>
        <w:spacing w:after="160"/>
        <w:ind w:left="3544" w:firstLine="3"/>
        <w:jc w:val="both"/>
        <w:rPr>
          <w:rFonts w:ascii="GHEA Grapalat" w:hAnsi="GHEA Grapalat"/>
          <w:sz w:val="16"/>
          <w:lang w:val="hy-AM"/>
        </w:rPr>
      </w:pPr>
    </w:p>
    <w:p w:rsidR="00A6672B" w:rsidRPr="000811C1" w:rsidRDefault="00A6672B" w:rsidP="00A6672B">
      <w:pPr>
        <w:tabs>
          <w:tab w:val="left" w:pos="7371"/>
        </w:tabs>
        <w:spacing w:after="160"/>
        <w:ind w:left="3544" w:firstLine="3"/>
        <w:jc w:val="both"/>
        <w:rPr>
          <w:rFonts w:ascii="GHEA Grapalat" w:hAnsi="GHEA Grapalat"/>
          <w:sz w:val="16"/>
          <w:lang w:val="hy-AM"/>
        </w:rPr>
      </w:pPr>
    </w:p>
    <w:p w:rsidR="00A6672B" w:rsidRPr="00D3436F" w:rsidRDefault="00A6672B" w:rsidP="00A6672B">
      <w:pPr>
        <w:tabs>
          <w:tab w:val="left" w:pos="7371"/>
        </w:tabs>
        <w:spacing w:after="160"/>
        <w:ind w:left="3544" w:firstLine="3"/>
        <w:jc w:val="both"/>
        <w:rPr>
          <w:rFonts w:ascii="GHEA Grapalat" w:hAnsi="GHEA Grapalat"/>
          <w:sz w:val="16"/>
        </w:rPr>
      </w:pPr>
    </w:p>
    <w:p w:rsidR="00A6672B" w:rsidRPr="00770B03" w:rsidRDefault="00A6672B" w:rsidP="00A6672B">
      <w:pPr>
        <w:tabs>
          <w:tab w:val="left" w:pos="7371"/>
        </w:tabs>
        <w:spacing w:after="160"/>
        <w:ind w:left="3544" w:firstLine="3"/>
        <w:jc w:val="both"/>
        <w:rPr>
          <w:rFonts w:ascii="GHEA Grapalat" w:hAnsi="GHEA Grapalat"/>
          <w:sz w:val="16"/>
        </w:rPr>
      </w:pPr>
    </w:p>
    <w:p w:rsidR="00A6672B" w:rsidRPr="000C1746" w:rsidRDefault="00A6672B" w:rsidP="00A6672B">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6672B" w:rsidRPr="000C1746" w:rsidRDefault="00A6672B" w:rsidP="00A6672B">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A6672B" w:rsidRPr="000C1746" w:rsidRDefault="00A6672B" w:rsidP="00A6672B">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A6672B" w:rsidRPr="009044F1" w:rsidRDefault="00A6672B" w:rsidP="00A6672B">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A6672B" w:rsidRDefault="00A6672B" w:rsidP="00A6672B">
      <w:pPr>
        <w:rPr>
          <w:rFonts w:ascii="GHEA Grapalat" w:hAnsi="GHEA Grapalat"/>
          <w:b/>
        </w:rPr>
      </w:pPr>
      <w:r>
        <w:rPr>
          <w:rFonts w:ascii="GHEA Grapalat" w:hAnsi="GHEA Grapalat"/>
          <w:b/>
        </w:rPr>
        <w:br w:type="page"/>
      </w:r>
    </w:p>
    <w:p w:rsidR="00A6672B" w:rsidRDefault="00A6672B" w:rsidP="00A6672B">
      <w:pPr>
        <w:rPr>
          <w:rFonts w:ascii="GHEA Grapalat" w:hAnsi="GHEA Grapalat"/>
          <w:b/>
        </w:rPr>
      </w:pPr>
    </w:p>
    <w:p w:rsidR="00A6672B" w:rsidRPr="009044F1" w:rsidRDefault="00A6672B" w:rsidP="00A6672B">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A04AD" w:rsidRPr="00907A71" w:rsidRDefault="009A04AD" w:rsidP="009A04AD">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907A71">
        <w:rPr>
          <w:rFonts w:ascii="GHEA Grapalat" w:hAnsi="GHEA Grapalat"/>
          <w:b/>
          <w:sz w:val="24"/>
          <w:szCs w:val="24"/>
        </w:rPr>
        <w:t>6</w:t>
      </w:r>
      <w:r>
        <w:rPr>
          <w:rFonts w:ascii="GHEA Grapalat" w:hAnsi="GHEA Grapalat"/>
          <w:b/>
          <w:sz w:val="24"/>
          <w:szCs w:val="24"/>
        </w:rPr>
        <w:t>/</w:t>
      </w:r>
      <w:r w:rsidRPr="00907A71">
        <w:rPr>
          <w:rFonts w:ascii="GHEA Grapalat" w:hAnsi="GHEA Grapalat"/>
          <w:b/>
          <w:sz w:val="24"/>
          <w:szCs w:val="24"/>
        </w:rPr>
        <w:t>2</w:t>
      </w:r>
    </w:p>
    <w:p w:rsidR="00A6672B" w:rsidRPr="009044F1" w:rsidRDefault="00A6672B" w:rsidP="00A6672B">
      <w:pPr>
        <w:widowControl w:val="0"/>
        <w:spacing w:after="160"/>
        <w:ind w:left="567" w:right="565"/>
        <w:jc w:val="center"/>
        <w:rPr>
          <w:rFonts w:ascii="GHEA Grapalat" w:hAnsi="GHEA Grapalat"/>
          <w:b/>
        </w:rPr>
      </w:pPr>
    </w:p>
    <w:p w:rsidR="00A6672B" w:rsidRPr="009044F1" w:rsidRDefault="00A6672B" w:rsidP="00A6672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A6672B" w:rsidRPr="009044F1" w:rsidRDefault="00A6672B" w:rsidP="00A6672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A6672B" w:rsidRPr="009044F1" w:rsidRDefault="00A6672B" w:rsidP="00A6672B">
      <w:pPr>
        <w:pStyle w:val="Heading3"/>
        <w:keepNext w:val="0"/>
        <w:widowControl w:val="0"/>
        <w:spacing w:after="160" w:line="240" w:lineRule="auto"/>
        <w:ind w:left="567" w:right="565"/>
        <w:rPr>
          <w:rFonts w:ascii="GHEA Grapalat" w:hAnsi="GHEA Grapalat" w:cs="Arial"/>
          <w:sz w:val="24"/>
          <w:szCs w:val="24"/>
        </w:rPr>
      </w:pPr>
    </w:p>
    <w:p w:rsidR="00A6672B" w:rsidRPr="00430541" w:rsidRDefault="00A6672B" w:rsidP="00A6672B">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A6672B" w:rsidRPr="00430541" w:rsidRDefault="00A6672B" w:rsidP="00A6672B">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 xml:space="preserve">рамках </w:t>
      </w:r>
      <w:r w:rsidRPr="00C6146A">
        <w:rPr>
          <w:rFonts w:ascii="GHEA Grapalat" w:hAnsi="GHEA Grapalat"/>
        </w:rPr>
        <w:t>запрос</w:t>
      </w:r>
      <w:r>
        <w:rPr>
          <w:rFonts w:ascii="GHEA Grapalat" w:hAnsi="GHEA Grapalat"/>
          <w:lang w:val="en-US"/>
        </w:rPr>
        <w:t>a</w:t>
      </w:r>
      <w:r w:rsidRPr="00C6146A">
        <w:rPr>
          <w:rFonts w:ascii="GHEA Grapalat" w:hAnsi="GHEA Grapalat"/>
        </w:rPr>
        <w:t xml:space="preserve"> котировок</w:t>
      </w:r>
      <w:r>
        <w:rPr>
          <w:rFonts w:ascii="GHEA Grapalat" w:hAnsi="GHEA Grapalat"/>
        </w:rPr>
        <w:t xml:space="preserve"> </w:t>
      </w:r>
      <w:r w:rsidRPr="009044F1">
        <w:rPr>
          <w:rFonts w:ascii="GHEA Grapalat" w:hAnsi="GHEA Grapalat"/>
        </w:rPr>
        <w:t xml:space="preserve">под кодом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9A04AD" w:rsidRPr="00907A71">
        <w:rPr>
          <w:rFonts w:ascii="GHEA Grapalat" w:hAnsi="GHEA Grapalat"/>
          <w:b/>
        </w:rPr>
        <w:t>6</w:t>
      </w:r>
      <w:r w:rsidR="00BE1A63">
        <w:rPr>
          <w:rFonts w:ascii="GHEA Grapalat" w:hAnsi="GHEA Grapalat"/>
          <w:b/>
        </w:rPr>
        <w:t>/2</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A6672B" w:rsidRPr="00206AF8" w:rsidTr="00A53506">
        <w:tc>
          <w:tcPr>
            <w:tcW w:w="1042" w:type="dxa"/>
            <w:vMerge w:val="restart"/>
            <w:vAlign w:val="center"/>
          </w:tcPr>
          <w:p w:rsidR="00A6672B" w:rsidRDefault="00A6672B" w:rsidP="00A53506">
            <w:pPr>
              <w:widowControl w:val="0"/>
              <w:jc w:val="center"/>
              <w:rPr>
                <w:rFonts w:ascii="GHEA Grapalat" w:hAnsi="GHEA Grapalat"/>
                <w:b/>
                <w:sz w:val="20"/>
                <w:szCs w:val="20"/>
              </w:rPr>
            </w:pP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A6672B" w:rsidRPr="00206AF8" w:rsidTr="00A53506">
        <w:trPr>
          <w:trHeight w:val="696"/>
        </w:trPr>
        <w:tc>
          <w:tcPr>
            <w:tcW w:w="1042" w:type="dxa"/>
            <w:vMerge/>
            <w:vAlign w:val="center"/>
          </w:tcPr>
          <w:p w:rsidR="00A6672B" w:rsidRPr="00206AF8" w:rsidRDefault="00A6672B" w:rsidP="00A53506">
            <w:pPr>
              <w:widowControl w:val="0"/>
              <w:jc w:val="center"/>
              <w:rPr>
                <w:rFonts w:ascii="GHEA Grapalat" w:hAnsi="GHEA Grapalat"/>
                <w:b/>
                <w:bCs/>
                <w:sz w:val="20"/>
                <w:szCs w:val="20"/>
              </w:rPr>
            </w:pPr>
          </w:p>
        </w:tc>
        <w:tc>
          <w:tcPr>
            <w:tcW w:w="1605" w:type="dxa"/>
            <w:vAlign w:val="center"/>
          </w:tcPr>
          <w:p w:rsidR="00A6672B" w:rsidRDefault="00A6672B" w:rsidP="00A53506">
            <w:pPr>
              <w:widowControl w:val="0"/>
              <w:jc w:val="center"/>
              <w:rPr>
                <w:rFonts w:ascii="GHEA Grapalat" w:hAnsi="GHEA Grapalat"/>
                <w:b/>
                <w:sz w:val="20"/>
                <w:szCs w:val="20"/>
              </w:rPr>
            </w:pPr>
            <w:r>
              <w:rPr>
                <w:rFonts w:ascii="GHEA Grapalat" w:hAnsi="GHEA Grapalat"/>
                <w:b/>
                <w:sz w:val="20"/>
                <w:szCs w:val="20"/>
              </w:rPr>
              <w:t>фирменное</w:t>
            </w: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A6672B" w:rsidRPr="00BF7253" w:rsidRDefault="00A6672B" w:rsidP="00A53506">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bl>
    <w:p w:rsidR="00A6672B" w:rsidRDefault="00A6672B" w:rsidP="00A6672B">
      <w:pPr>
        <w:widowControl w:val="0"/>
        <w:tabs>
          <w:tab w:val="left" w:pos="6804"/>
        </w:tabs>
        <w:jc w:val="center"/>
        <w:rPr>
          <w:rFonts w:ascii="GHEA Grapalat" w:hAnsi="GHEA Grapalat"/>
          <w:lang w:val="en-US"/>
        </w:rPr>
      </w:pPr>
    </w:p>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A6672B" w:rsidRPr="008875C7" w:rsidRDefault="00A6672B" w:rsidP="00A6672B">
      <w:pPr>
        <w:widowControl w:val="0"/>
        <w:spacing w:after="160"/>
        <w:jc w:val="right"/>
        <w:rPr>
          <w:rFonts w:ascii="GHEA Grapalat" w:hAnsi="GHEA Grapalat"/>
        </w:rPr>
      </w:pPr>
    </w:p>
    <w:p w:rsidR="00A6672B" w:rsidRPr="00D5443D"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rPr>
      </w:pPr>
      <w:r>
        <w:rPr>
          <w:rFonts w:ascii="GHEA Grapalat" w:hAnsi="GHEA Grapalat"/>
        </w:rPr>
        <w:br w:type="page"/>
      </w:r>
    </w:p>
    <w:p w:rsidR="00A6672B" w:rsidRDefault="00A6672B" w:rsidP="00A6672B">
      <w:pPr>
        <w:jc w:val="right"/>
        <w:rPr>
          <w:rFonts w:ascii="GHEA Grapalat" w:hAnsi="GHEA Grapalat"/>
          <w:b/>
        </w:rPr>
      </w:pPr>
      <w:r>
        <w:rPr>
          <w:rFonts w:ascii="GHEA Grapalat" w:hAnsi="GHEA Grapalat"/>
          <w:b/>
        </w:rPr>
        <w:lastRenderedPageBreak/>
        <w:t xml:space="preserve">Приложение 1.2** </w:t>
      </w:r>
    </w:p>
    <w:p w:rsidR="009A04AD" w:rsidRPr="00907A71" w:rsidRDefault="009A04AD" w:rsidP="009A04AD">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907A71">
        <w:rPr>
          <w:rFonts w:ascii="GHEA Grapalat" w:hAnsi="GHEA Grapalat"/>
          <w:b/>
          <w:sz w:val="24"/>
          <w:szCs w:val="24"/>
        </w:rPr>
        <w:t>6</w:t>
      </w:r>
      <w:r>
        <w:rPr>
          <w:rFonts w:ascii="GHEA Grapalat" w:hAnsi="GHEA Grapalat"/>
          <w:b/>
          <w:sz w:val="24"/>
          <w:szCs w:val="24"/>
        </w:rPr>
        <w:t>/</w:t>
      </w:r>
      <w:r w:rsidRPr="00907A71">
        <w:rPr>
          <w:rFonts w:ascii="GHEA Grapalat" w:hAnsi="GHEA Grapalat"/>
          <w:b/>
          <w:sz w:val="24"/>
          <w:szCs w:val="24"/>
        </w:rPr>
        <w:t>2</w:t>
      </w:r>
    </w:p>
    <w:p w:rsidR="00A6672B" w:rsidRDefault="00A6672B" w:rsidP="00A6672B">
      <w:pPr>
        <w:rPr>
          <w:rFonts w:ascii="GHEA Grapalat" w:hAnsi="GHEA Grapalat"/>
          <w:b/>
        </w:rPr>
      </w:pPr>
    </w:p>
    <w:p w:rsidR="00A6672B" w:rsidRDefault="00A6672B" w:rsidP="00A6672B">
      <w:pPr>
        <w:ind w:left="360" w:hanging="360"/>
        <w:jc w:val="center"/>
        <w:rPr>
          <w:rFonts w:ascii="GHEA Grapalat" w:hAnsi="GHEA Grapalat"/>
          <w:b/>
        </w:rPr>
      </w:pPr>
      <w:r>
        <w:rPr>
          <w:rFonts w:ascii="GHEA Grapalat" w:hAnsi="GHEA Grapalat"/>
          <w:b/>
        </w:rPr>
        <w:t>ФОРМА</w:t>
      </w:r>
    </w:p>
    <w:p w:rsidR="00A6672B" w:rsidRPr="00C76978" w:rsidRDefault="00A6672B" w:rsidP="00A6672B">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6672B" w:rsidRPr="00ED3A13" w:rsidRDefault="00A6672B" w:rsidP="00A6672B">
      <w:pPr>
        <w:ind w:left="360" w:hanging="360"/>
        <w:jc w:val="cente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487"/>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rPr>
          <w:rFonts w:ascii="GHEA Grapalat" w:eastAsia="GHEA Grapalat" w:hAnsi="GHEA Grapalat" w:cs="GHEA Grapalat"/>
        </w:rPr>
      </w:pPr>
    </w:p>
    <w:p w:rsidR="00A6672B" w:rsidRPr="00FD1EE4" w:rsidRDefault="00A6672B" w:rsidP="00A6672B">
      <w:pPr>
        <w:rPr>
          <w:rFonts w:ascii="GHEA Grapalat" w:eastAsia="GHEA Grapalat" w:hAnsi="GHEA Grapalat" w:cs="GHEA Grapalat"/>
        </w:rPr>
      </w:pPr>
    </w:p>
    <w:p w:rsidR="00A6672B" w:rsidRPr="009A52BE"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6672B" w:rsidRPr="004E2F96"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361"/>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574FF7"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6672B" w:rsidRPr="00FD1EE4" w:rsidRDefault="00ED73C2" w:rsidP="00A5350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ED73C2" w:rsidP="00A5350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rPr>
      </w:pPr>
    </w:p>
    <w:p w:rsidR="00A6672B" w:rsidRPr="00CB7DFD"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ED73C2" w:rsidP="00A5350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ED73C2" w:rsidP="00A5350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B047A2"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ED73C2" w:rsidP="00A5350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ED73C2" w:rsidP="00A5350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8C665F"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ED73C2"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B34CB6">
              <w:rPr>
                <w:rFonts w:ascii="GHEA Grapalat" w:eastAsia="GHEA Grapalat" w:hAnsi="GHEA Grapalat" w:cs="GHEA Grapalat"/>
                <w:lang w:val="hy-AM"/>
              </w:rPr>
              <w:t>а</w:t>
            </w:r>
            <w:r w:rsidR="00A6672B">
              <w:rPr>
                <w:rFonts w:ascii="GHEA Grapalat" w:eastAsia="GHEA Grapalat" w:hAnsi="GHEA Grapalat" w:cs="GHEA Grapalat"/>
              </w:rPr>
              <w:t>.</w:t>
            </w:r>
            <w:r w:rsidR="00A6672B" w:rsidRPr="00FD1EE4">
              <w:rPr>
                <w:rFonts w:ascii="GHEA Grapalat" w:eastAsia="GHEA Grapalat" w:hAnsi="GHEA Grapalat" w:cs="GHEA Grapalat"/>
              </w:rPr>
              <w:t xml:space="preserve"> </w:t>
            </w:r>
            <w:r w:rsidR="00A6672B" w:rsidRPr="00C76DD8">
              <w:rPr>
                <w:rFonts w:ascii="GHEA Grapalat" w:eastAsia="GHEA Grapalat" w:hAnsi="GHEA Grapalat" w:cs="GHEA Grapalat"/>
              </w:rPr>
              <w:t xml:space="preserve">прямо или косвенно владеет 20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6672B" w:rsidRPr="006B364D" w:rsidRDefault="00ED73C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F10CBA" w:rsidRDefault="00ED73C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ED73C2" w:rsidP="00A5350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6F16E4">
              <w:rPr>
                <w:rFonts w:ascii="GHEA Grapalat" w:eastAsia="GHEA Grapalat" w:hAnsi="GHEA Grapalat" w:cs="GHEA Grapalat"/>
                <w:lang w:val="hy-AM"/>
              </w:rPr>
              <w:t>б</w:t>
            </w:r>
            <w:r w:rsidR="00A6672B" w:rsidRPr="006F16E4">
              <w:rPr>
                <w:rFonts w:eastAsia="Cambria Math"/>
              </w:rPr>
              <w:t>․</w:t>
            </w:r>
            <w:r w:rsidR="00A6672B"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6672B" w:rsidRPr="00FD1EE4" w:rsidTr="00A53506">
        <w:tc>
          <w:tcPr>
            <w:tcW w:w="9016" w:type="dxa"/>
            <w:gridSpan w:val="2"/>
            <w:vAlign w:val="center"/>
          </w:tcPr>
          <w:p w:rsidR="00A6672B" w:rsidRPr="00FD1EE4" w:rsidRDefault="00ED73C2"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801B2D">
              <w:rPr>
                <w:rFonts w:ascii="GHEA Grapalat" w:eastAsia="GHEA Grapalat" w:hAnsi="GHEA Grapalat" w:cs="GHEA Grapalat"/>
                <w:lang w:val="hy-AM"/>
              </w:rPr>
              <w:t>в</w:t>
            </w:r>
            <w:r w:rsidR="00A6672B">
              <w:rPr>
                <w:rFonts w:ascii="GHEA Grapalat" w:eastAsia="GHEA Grapalat" w:hAnsi="GHEA Grapalat" w:cs="GHEA Grapalat"/>
              </w:rPr>
              <w:t>.</w:t>
            </w:r>
            <w:r w:rsidR="00A6672B"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6672B" w:rsidRPr="00BA30D4">
              <w:rPr>
                <w:rFonts w:ascii="GHEA Grapalat" w:eastAsia="GHEA Grapalat" w:hAnsi="GHEA Grapalat" w:cs="GHEA Grapalat"/>
                <w:lang w:val="hy-AM"/>
              </w:rPr>
              <w:t>б</w:t>
            </w:r>
            <w:r w:rsidR="00A6672B" w:rsidRPr="00BA30D4">
              <w:rPr>
                <w:rFonts w:ascii="GHEA Grapalat" w:eastAsia="GHEA Grapalat" w:hAnsi="GHEA Grapalat" w:cs="GHEA Grapalat"/>
              </w:rPr>
              <w:t>"</w:t>
            </w:r>
          </w:p>
        </w:tc>
      </w:tr>
    </w:tbl>
    <w:p w:rsidR="00A6672B" w:rsidRPr="00A5193B"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ED73C2"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C7B43">
              <w:rPr>
                <w:rFonts w:ascii="GHEA Grapalat" w:eastAsia="GHEA Grapalat" w:hAnsi="GHEA Grapalat" w:cs="GHEA Grapalat"/>
                <w:lang w:val="hy-AM"/>
              </w:rPr>
              <w:t>а</w:t>
            </w:r>
            <w:r w:rsidR="00A6672B" w:rsidRPr="00FD1EE4">
              <w:rPr>
                <w:rFonts w:eastAsia="Cambria Math"/>
              </w:rPr>
              <w:t>․</w:t>
            </w:r>
            <w:r w:rsidR="00A6672B" w:rsidRPr="00FD1EE4">
              <w:rPr>
                <w:rFonts w:ascii="GHEA Grapalat" w:eastAsia="Cambria Math" w:hAnsi="GHEA Grapalat" w:cs="Cambria Math"/>
              </w:rPr>
              <w:t xml:space="preserve"> </w:t>
            </w:r>
            <w:r w:rsidR="00A6672B" w:rsidRPr="00BC0F3A">
              <w:rPr>
                <w:rFonts w:ascii="GHEA Grapalat" w:eastAsia="GHEA Grapalat" w:hAnsi="GHEA Grapalat" w:cs="GHEA Grapalat"/>
              </w:rPr>
              <w:t xml:space="preserve">прямо или косвенно владеет 10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w:t>
            </w:r>
            <w:r w:rsidR="00A6672B"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6672B" w:rsidRPr="00C843BA" w:rsidRDefault="00ED73C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C843BA" w:rsidRDefault="00ED73C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ED73C2" w:rsidP="00A5350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D654B4">
              <w:rPr>
                <w:rFonts w:ascii="GHEA Grapalat" w:eastAsia="GHEA Grapalat" w:hAnsi="GHEA Grapalat" w:cs="GHEA Grapalat"/>
                <w:lang w:val="hy-AM"/>
              </w:rPr>
              <w:t>б</w:t>
            </w:r>
            <w:r w:rsidR="00A6672B" w:rsidRPr="00D654B4">
              <w:rPr>
                <w:rFonts w:eastAsia="Cambria Math"/>
              </w:rPr>
              <w:t>․</w:t>
            </w:r>
            <w:r w:rsidR="00A6672B" w:rsidRPr="00D654B4">
              <w:rPr>
                <w:rFonts w:ascii="GHEA Grapalat" w:eastAsia="Cambria Math" w:hAnsi="GHEA Grapalat" w:cs="Cambria Math"/>
              </w:rPr>
              <w:t xml:space="preserve"> </w:t>
            </w:r>
            <w:r w:rsidR="00A6672B" w:rsidRPr="00D654B4">
              <w:rPr>
                <w:rFonts w:ascii="GHEA Grapalat" w:eastAsia="GHEA Grapalat" w:hAnsi="GHEA Grapalat" w:cs="GHEA Grapalat"/>
              </w:rPr>
              <w:t xml:space="preserve">имеет право назначать или </w:t>
            </w:r>
            <w:r w:rsidR="00A6672B" w:rsidRPr="00D654B4">
              <w:rPr>
                <w:rFonts w:ascii="GHEA Grapalat" w:eastAsia="GHEA Grapalat" w:hAnsi="GHEA Grapalat" w:cs="GHEA Grapalat"/>
                <w:lang w:eastAsia="hy-AM"/>
              </w:rPr>
              <w:t>освобождать</w:t>
            </w:r>
            <w:r w:rsidR="00A6672B" w:rsidRPr="00D654B4">
              <w:rPr>
                <w:rFonts w:ascii="GHEA Grapalat" w:eastAsia="GHEA Grapalat" w:hAnsi="GHEA Grapalat" w:cs="GHEA Grapalat"/>
              </w:rPr>
              <w:t xml:space="preserve"> большинство членов органов управления юридического лица</w:t>
            </w:r>
          </w:p>
        </w:tc>
      </w:tr>
      <w:tr w:rsidR="00A6672B" w:rsidRPr="00FD1EE4" w:rsidTr="00A53506">
        <w:tc>
          <w:tcPr>
            <w:tcW w:w="9016" w:type="dxa"/>
            <w:gridSpan w:val="2"/>
            <w:vAlign w:val="center"/>
          </w:tcPr>
          <w:p w:rsidR="00A6672B" w:rsidRPr="00FD1EE4" w:rsidRDefault="00ED73C2" w:rsidP="00A5350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1104ED">
              <w:rPr>
                <w:rFonts w:ascii="GHEA Grapalat" w:eastAsia="GHEA Grapalat" w:hAnsi="GHEA Grapalat" w:cs="GHEA Grapalat"/>
                <w:lang w:val="hy-AM"/>
              </w:rPr>
              <w:t>в</w:t>
            </w:r>
            <w:r w:rsidR="00A6672B" w:rsidRPr="00FD1EE4">
              <w:rPr>
                <w:rFonts w:eastAsia="Cambria Math"/>
              </w:rPr>
              <w:t>․</w:t>
            </w:r>
            <w:r w:rsidR="00A6672B" w:rsidRPr="00FD1EE4">
              <w:rPr>
                <w:rFonts w:ascii="GHEA Grapalat" w:eastAsia="Cambria Math" w:hAnsi="GHEA Grapalat" w:cs="Cambria Math"/>
              </w:rPr>
              <w:t xml:space="preserve"> </w:t>
            </w:r>
            <w:r w:rsidR="00A6672B"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6672B" w:rsidRPr="00FD1EE4" w:rsidTr="00A53506">
        <w:tc>
          <w:tcPr>
            <w:tcW w:w="9016" w:type="dxa"/>
            <w:gridSpan w:val="2"/>
            <w:vAlign w:val="center"/>
          </w:tcPr>
          <w:p w:rsidR="00A6672B" w:rsidRPr="00FD1EE4" w:rsidRDefault="00ED73C2" w:rsidP="00A5350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839CB">
              <w:rPr>
                <w:rFonts w:ascii="GHEA Grapalat" w:eastAsia="GHEA Grapalat" w:hAnsi="GHEA Grapalat" w:cs="GHEA Grapalat"/>
                <w:lang w:val="hy-AM"/>
              </w:rPr>
              <w:t>г</w:t>
            </w:r>
            <w:r w:rsidR="00A6672B" w:rsidRPr="00FD1EE4">
              <w:rPr>
                <w:rFonts w:eastAsia="Cambria Math"/>
              </w:rPr>
              <w:t>․</w:t>
            </w:r>
            <w:r w:rsidR="00A6672B" w:rsidRPr="00FD1EE4">
              <w:rPr>
                <w:rFonts w:ascii="GHEA Grapalat" w:eastAsia="Cambria Math" w:hAnsi="GHEA Grapalat" w:cs="Cambria Math"/>
              </w:rPr>
              <w:t xml:space="preserve"> </w:t>
            </w:r>
            <w:r w:rsidR="00A6672B" w:rsidRPr="00F84F06">
              <w:rPr>
                <w:rFonts w:ascii="GHEA Grapalat" w:eastAsia="GHEA Grapalat" w:hAnsi="GHEA Grapalat" w:cs="GHEA Grapalat"/>
              </w:rPr>
              <w:t xml:space="preserve">осуществляет реальный (фактический) контроль за юридическим лицом </w:t>
            </w:r>
            <w:r w:rsidR="00A6672B">
              <w:rPr>
                <w:rFonts w:ascii="GHEA Grapalat" w:eastAsia="GHEA Grapalat" w:hAnsi="GHEA Grapalat" w:cs="GHEA Grapalat"/>
              </w:rPr>
              <w:t>иными</w:t>
            </w:r>
            <w:r w:rsidR="00A6672B" w:rsidRPr="00F84F06">
              <w:rPr>
                <w:rFonts w:ascii="GHEA Grapalat" w:eastAsia="GHEA Grapalat" w:hAnsi="GHEA Grapalat" w:cs="GHEA Grapalat"/>
              </w:rPr>
              <w:t xml:space="preserve"> средствами</w:t>
            </w:r>
          </w:p>
        </w:tc>
      </w:tr>
      <w:tr w:rsidR="00A6672B" w:rsidRPr="00FD1EE4" w:rsidTr="00A53506">
        <w:tc>
          <w:tcPr>
            <w:tcW w:w="9016" w:type="dxa"/>
            <w:gridSpan w:val="2"/>
            <w:vAlign w:val="center"/>
          </w:tcPr>
          <w:p w:rsidR="00A6672B" w:rsidRPr="00FD1EE4" w:rsidRDefault="00ED73C2" w:rsidP="00A5350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331D0E">
              <w:rPr>
                <w:rFonts w:ascii="GHEA Grapalat" w:eastAsia="GHEA Grapalat" w:hAnsi="GHEA Grapalat" w:cs="GHEA Grapalat"/>
                <w:lang w:val="hy-AM"/>
              </w:rPr>
              <w:t>д</w:t>
            </w:r>
            <w:r w:rsidR="00A6672B" w:rsidRPr="00FD1EE4">
              <w:rPr>
                <w:rFonts w:eastAsia="Cambria Math"/>
              </w:rPr>
              <w:t>․</w:t>
            </w:r>
            <w:r w:rsidR="00A6672B" w:rsidRPr="00FD1EE4">
              <w:rPr>
                <w:rFonts w:ascii="GHEA Grapalat" w:eastAsia="Cambria Math" w:hAnsi="GHEA Grapalat" w:cs="Cambria Math"/>
              </w:rPr>
              <w:t xml:space="preserve"> </w:t>
            </w:r>
            <w:r w:rsidR="00A6672B"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6672B" w:rsidRPr="00F36505">
              <w:rPr>
                <w:rFonts w:ascii="GHEA Grapalat" w:eastAsia="GHEA Grapalat" w:hAnsi="GHEA Grapalat" w:cs="GHEA Grapalat"/>
              </w:rPr>
              <w:t xml:space="preserve"> "а" - "г"</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6672B" w:rsidRPr="00B23852" w:rsidRDefault="00ED73C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Отдельно</w:t>
            </w:r>
          </w:p>
          <w:p w:rsidR="00A6672B" w:rsidRPr="00FD1EE4" w:rsidRDefault="00ED73C2" w:rsidP="00A5350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558FC">
              <w:rPr>
                <w:rFonts w:ascii="GHEA Grapalat" w:eastAsia="GHEA Grapalat" w:hAnsi="GHEA Grapalat" w:cs="GHEA Grapalat"/>
              </w:rPr>
              <w:t>Совместно с аффилированными лицами</w:t>
            </w: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6672B" w:rsidRPr="005600B4" w:rsidRDefault="00ED73C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Да</w:t>
            </w:r>
          </w:p>
          <w:p w:rsidR="00A6672B" w:rsidRPr="005600B4" w:rsidRDefault="00ED73C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Нет</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ind w:left="792"/>
        <w:rPr>
          <w:rFonts w:ascii="GHEA Grapalat" w:eastAsia="GHEA Grapalat" w:hAnsi="GHEA Grapalat" w:cs="GHEA Grapalat"/>
          <w:i/>
          <w:color w:val="000000"/>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rPr>
          <w:trHeight w:val="853"/>
        </w:trPr>
        <w:tc>
          <w:tcPr>
            <w:tcW w:w="2835" w:type="dxa"/>
            <w:vMerge w:val="restart"/>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bl>
    <w:p w:rsidR="00A6672B"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i/>
        </w:rPr>
      </w:pPr>
    </w:p>
    <w:p w:rsidR="00A6672B" w:rsidRPr="00E61782" w:rsidRDefault="00A6672B" w:rsidP="00A6672B">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6672B" w:rsidRPr="00FD1EE4" w:rsidTr="00A53506">
        <w:tc>
          <w:tcPr>
            <w:tcW w:w="9016" w:type="dxa"/>
            <w:shd w:val="clear" w:color="auto" w:fill="DBE5F1" w:themeFill="accent1" w:themeFillTint="33"/>
          </w:tcPr>
          <w:p w:rsidR="00A6672B" w:rsidRPr="00FD1EE4" w:rsidRDefault="00A6672B" w:rsidP="00A53506">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6672B" w:rsidRPr="00FD1EE4" w:rsidTr="00A53506">
        <w:trPr>
          <w:trHeight w:val="10187"/>
        </w:trPr>
        <w:tc>
          <w:tcPr>
            <w:tcW w:w="9016" w:type="dxa"/>
          </w:tcPr>
          <w:p w:rsidR="00A6672B" w:rsidRPr="00FD1EE4" w:rsidRDefault="00A6672B" w:rsidP="00A53506">
            <w:pPr>
              <w:rPr>
                <w:rFonts w:ascii="GHEA Grapalat" w:eastAsia="GHEA Grapalat" w:hAnsi="GHEA Grapalat" w:cs="GHEA Grapalat"/>
                <w:b/>
                <w:color w:val="000000"/>
              </w:rPr>
            </w:pPr>
          </w:p>
        </w:tc>
      </w:tr>
    </w:tbl>
    <w:p w:rsidR="00A6672B" w:rsidRPr="00FD1EE4" w:rsidRDefault="00A6672B" w:rsidP="00A6672B">
      <w:pPr>
        <w:pBdr>
          <w:top w:val="nil"/>
          <w:left w:val="nil"/>
          <w:bottom w:val="nil"/>
          <w:right w:val="nil"/>
          <w:between w:val="nil"/>
        </w:pBdr>
        <w:rPr>
          <w:rFonts w:ascii="GHEA Grapalat" w:eastAsia="GHEA Grapalat" w:hAnsi="GHEA Grapalat" w:cs="GHEA Grapalat"/>
          <w:b/>
          <w:color w:val="000000"/>
        </w:rPr>
      </w:pPr>
    </w:p>
    <w:p w:rsidR="00A6672B" w:rsidRDefault="00A6672B" w:rsidP="00A6672B">
      <w:pPr>
        <w:rPr>
          <w:rFonts w:ascii="GHEA Grapalat" w:hAnsi="GHEA Grapalat"/>
          <w:b/>
        </w:rPr>
      </w:pPr>
    </w:p>
    <w:p w:rsidR="00A6672B" w:rsidRDefault="00A6672B" w:rsidP="00A6672B">
      <w:pPr>
        <w:rPr>
          <w:rFonts w:ascii="GHEA Grapalat" w:hAnsi="GHEA Grapalat"/>
          <w:b/>
        </w:rPr>
      </w:pPr>
    </w:p>
    <w:p w:rsidR="00A6672B" w:rsidRPr="000306ED" w:rsidRDefault="00A6672B" w:rsidP="00A6672B">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6672B" w:rsidRPr="000306ED" w:rsidRDefault="00A6672B" w:rsidP="00A6672B">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6672B" w:rsidRPr="000306ED" w:rsidRDefault="00A6672B" w:rsidP="00A6672B">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6672B" w:rsidRPr="000306ED" w:rsidRDefault="00A6672B" w:rsidP="00A6672B">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6672B" w:rsidRPr="000306ED" w:rsidRDefault="00A6672B" w:rsidP="00A6672B">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6672B" w:rsidRPr="000306ED" w:rsidRDefault="00A6672B" w:rsidP="00A6672B">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6672B" w:rsidRPr="000306ED" w:rsidRDefault="00A6672B" w:rsidP="00A6672B">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r w:rsidRPr="000306ED">
        <w:rPr>
          <w:rFonts w:ascii="GHEA Grapalat" w:hAnsi="GHEA Grapalat"/>
        </w:rPr>
        <w:lastRenderedPageBreak/>
        <w:t xml:space="preserve">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w:t>
      </w:r>
      <w:r w:rsidRPr="000306ED">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A6672B" w:rsidRPr="00DC619D" w:rsidRDefault="00A6672B" w:rsidP="00A6672B">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9A04AD" w:rsidRPr="00907A71" w:rsidRDefault="009A04AD" w:rsidP="009A04AD">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907A71">
        <w:rPr>
          <w:rFonts w:ascii="GHEA Grapalat" w:hAnsi="GHEA Grapalat"/>
          <w:b/>
          <w:sz w:val="24"/>
          <w:szCs w:val="24"/>
        </w:rPr>
        <w:t>6</w:t>
      </w:r>
      <w:r>
        <w:rPr>
          <w:rFonts w:ascii="GHEA Grapalat" w:hAnsi="GHEA Grapalat"/>
          <w:b/>
          <w:sz w:val="24"/>
          <w:szCs w:val="24"/>
        </w:rPr>
        <w:t>/</w:t>
      </w:r>
      <w:r w:rsidRPr="00907A71">
        <w:rPr>
          <w:rFonts w:ascii="GHEA Grapalat" w:hAnsi="GHEA Grapalat"/>
          <w:b/>
          <w:sz w:val="24"/>
          <w:szCs w:val="24"/>
        </w:rPr>
        <w:t>2</w:t>
      </w:r>
    </w:p>
    <w:p w:rsidR="00A6672B" w:rsidRPr="009044F1" w:rsidRDefault="00A6672B" w:rsidP="00A6672B">
      <w:pPr>
        <w:widowControl w:val="0"/>
        <w:spacing w:after="120"/>
        <w:ind w:firstLine="567"/>
        <w:jc w:val="center"/>
        <w:rPr>
          <w:rFonts w:ascii="GHEA Grapalat" w:hAnsi="GHEA Grapalat"/>
        </w:rPr>
      </w:pPr>
    </w:p>
    <w:p w:rsidR="00A6672B" w:rsidRPr="009044F1" w:rsidRDefault="00A6672B" w:rsidP="00A6672B">
      <w:pPr>
        <w:widowControl w:val="0"/>
        <w:spacing w:after="120"/>
        <w:ind w:left="-66"/>
        <w:jc w:val="center"/>
        <w:rPr>
          <w:rFonts w:ascii="GHEA Grapalat" w:hAnsi="GHEA Grapalat"/>
          <w:b/>
        </w:rPr>
      </w:pPr>
      <w:r w:rsidRPr="009044F1">
        <w:rPr>
          <w:rFonts w:ascii="GHEA Grapalat" w:hAnsi="GHEA Grapalat"/>
          <w:b/>
        </w:rPr>
        <w:t>ЦЕНОВОЕ ПРЕДЛОЖЕНИЕ</w:t>
      </w:r>
    </w:p>
    <w:p w:rsidR="00A6672B" w:rsidRPr="009044F1" w:rsidRDefault="00A6672B" w:rsidP="00A6672B">
      <w:pPr>
        <w:widowControl w:val="0"/>
        <w:spacing w:after="120"/>
        <w:ind w:firstLine="567"/>
        <w:jc w:val="center"/>
        <w:rPr>
          <w:rFonts w:ascii="GHEA Grapalat" w:hAnsi="GHEA Grapalat"/>
        </w:rPr>
      </w:pPr>
    </w:p>
    <w:p w:rsidR="00A6672B" w:rsidRPr="008842CE" w:rsidRDefault="00A6672B" w:rsidP="00A6672B">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C6146A">
        <w:rPr>
          <w:rFonts w:ascii="GHEA Grapalat" w:hAnsi="GHEA Grapalat"/>
        </w:rPr>
        <w:t>запрос котировок</w:t>
      </w:r>
      <w:r>
        <w:rPr>
          <w:rFonts w:ascii="GHEA Grapalat" w:hAnsi="GHEA Grapalat"/>
        </w:rPr>
        <w:t xml:space="preserve"> </w:t>
      </w:r>
      <w:r w:rsidRPr="005744FC">
        <w:rPr>
          <w:rFonts w:ascii="GHEA Grapalat" w:hAnsi="GHEA Grapalat"/>
          <w:spacing w:val="-6"/>
        </w:rPr>
        <w:t xml:space="preserve">под кодом </w:t>
      </w:r>
      <w:r>
        <w:rPr>
          <w:rFonts w:ascii="GHEA Grapalat" w:hAnsi="GHEA Grapalat"/>
          <w:b/>
        </w:rPr>
        <w:t>ЕГС-GHAPDzB-</w:t>
      </w:r>
      <w:r w:rsidR="00BE1A63">
        <w:rPr>
          <w:rFonts w:ascii="GHEA Grapalat" w:hAnsi="GHEA Grapalat"/>
          <w:b/>
        </w:rPr>
        <w:t>2</w:t>
      </w:r>
      <w:r w:rsidR="009A04AD" w:rsidRPr="00907A71">
        <w:rPr>
          <w:rFonts w:ascii="GHEA Grapalat" w:hAnsi="GHEA Grapalat"/>
          <w:b/>
        </w:rPr>
        <w:t>6</w:t>
      </w:r>
      <w:r w:rsidR="00BE1A63">
        <w:rPr>
          <w:rFonts w:ascii="GHEA Grapalat" w:hAnsi="GHEA Grapalat"/>
          <w:b/>
        </w:rPr>
        <w:t>/2</w:t>
      </w:r>
      <w:r w:rsidRPr="00FD14D7">
        <w:rPr>
          <w:rFonts w:ascii="GHEA Grapalat" w:hAnsi="GHEA Grapalat"/>
          <w:b/>
        </w:rPr>
        <w:t xml:space="preserve">, </w:t>
      </w:r>
      <w:r w:rsidRPr="009044F1">
        <w:rPr>
          <w:rFonts w:ascii="GHEA Grapalat" w:hAnsi="GHEA Grapalat"/>
        </w:rPr>
        <w:t>в том числе проект заключаемого договора</w:t>
      </w:r>
      <w:r w:rsidRPr="005744FC">
        <w:rPr>
          <w:rFonts w:ascii="GHEA Grapalat" w:hAnsi="GHEA Grapalat"/>
        </w:rPr>
        <w:t xml:space="preserve"> _________________________</w:t>
      </w:r>
      <w:r>
        <w:rPr>
          <w:rFonts w:ascii="GHEA Grapalat" w:hAnsi="GHEA Grapalat"/>
        </w:rPr>
        <w:t>___</w:t>
      </w:r>
    </w:p>
    <w:p w:rsidR="00A6672B" w:rsidRPr="009044F1" w:rsidRDefault="00A6672B" w:rsidP="00A6672B">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A6672B" w:rsidRPr="009044F1" w:rsidRDefault="00A6672B" w:rsidP="00A6672B">
      <w:pPr>
        <w:widowControl w:val="0"/>
        <w:spacing w:after="160"/>
        <w:jc w:val="right"/>
        <w:rPr>
          <w:rFonts w:ascii="GHEA Grapalat" w:hAnsi="GHEA Grapalat"/>
        </w:rPr>
      </w:pPr>
      <w:r w:rsidRPr="009044F1">
        <w:rPr>
          <w:rFonts w:ascii="GHEA Grapalat" w:hAnsi="GHEA Grapalat"/>
        </w:rPr>
        <w:t>драмов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A6672B" w:rsidRPr="005744FC" w:rsidTr="00A53506">
        <w:trPr>
          <w:trHeight w:val="916"/>
          <w:jc w:val="center"/>
        </w:trPr>
        <w:tc>
          <w:tcPr>
            <w:tcW w:w="1368"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A6672B" w:rsidRPr="00DE2AE3" w:rsidRDefault="00A6672B" w:rsidP="00A53506">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A6672B" w:rsidRPr="0009191C" w:rsidRDefault="00A6672B" w:rsidP="00A53506">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A6672B" w:rsidRPr="005744FC" w:rsidRDefault="00A6672B" w:rsidP="00A53506">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A6672B" w:rsidRDefault="00A6672B" w:rsidP="00A53506">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A6672B" w:rsidRPr="005744FC" w:rsidTr="00A5350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Default="00A6672B" w:rsidP="00A53506">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E02389" w:rsidRDefault="00A6672B" w:rsidP="00A53506">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r>
    </w:tbl>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A6672B" w:rsidRPr="00D3436F" w:rsidRDefault="00A6672B" w:rsidP="00A6672B">
      <w:pPr>
        <w:widowControl w:val="0"/>
        <w:spacing w:after="160"/>
        <w:jc w:val="both"/>
        <w:rPr>
          <w:rFonts w:ascii="GHEA Grapalat" w:hAnsi="GHEA Grapalat"/>
          <w:lang w:val="es-ES"/>
        </w:rPr>
      </w:pPr>
    </w:p>
    <w:p w:rsidR="00A6672B" w:rsidRPr="000F6C24"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b/>
        </w:rPr>
      </w:pPr>
      <w:r>
        <w:rPr>
          <w:rFonts w:ascii="GHEA Grapalat" w:hAnsi="GHEA Grapalat"/>
          <w:b/>
        </w:rPr>
        <w:br w:type="page"/>
      </w:r>
    </w:p>
    <w:p w:rsidR="00A6672B" w:rsidRPr="00DE2AE3" w:rsidRDefault="00A6672B" w:rsidP="00A6672B">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9A04AD" w:rsidRPr="00907A71" w:rsidRDefault="009A04AD" w:rsidP="009A04AD">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907A71">
        <w:rPr>
          <w:rFonts w:ascii="GHEA Grapalat" w:hAnsi="GHEA Grapalat"/>
          <w:b/>
          <w:sz w:val="24"/>
          <w:szCs w:val="24"/>
        </w:rPr>
        <w:t>6</w:t>
      </w:r>
      <w:r>
        <w:rPr>
          <w:rFonts w:ascii="GHEA Grapalat" w:hAnsi="GHEA Grapalat"/>
          <w:b/>
          <w:sz w:val="24"/>
          <w:szCs w:val="24"/>
        </w:rPr>
        <w:t>/</w:t>
      </w:r>
      <w:r w:rsidRPr="00907A71">
        <w:rPr>
          <w:rFonts w:ascii="GHEA Grapalat" w:hAnsi="GHEA Grapalat"/>
          <w:b/>
          <w:sz w:val="24"/>
          <w:szCs w:val="24"/>
        </w:rPr>
        <w:t>2</w:t>
      </w:r>
    </w:p>
    <w:p w:rsidR="00A6672B" w:rsidRPr="00B138F3" w:rsidRDefault="00A6672B" w:rsidP="00A6672B">
      <w:pPr>
        <w:widowControl w:val="0"/>
        <w:spacing w:after="160"/>
        <w:jc w:val="center"/>
        <w:rPr>
          <w:rFonts w:ascii="GHEA Grapalat" w:hAnsi="GHEA Grapalat"/>
          <w:b/>
          <w:sz w:val="22"/>
          <w:szCs w:val="22"/>
        </w:rPr>
      </w:pP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A6672B" w:rsidRPr="00B138F3" w:rsidRDefault="00A6672B" w:rsidP="00A53506">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A6672B" w:rsidRPr="00B138F3" w:rsidRDefault="00A6672B" w:rsidP="00A6672B">
      <w:pPr>
        <w:widowControl w:val="0"/>
        <w:spacing w:after="160"/>
        <w:rPr>
          <w:rFonts w:ascii="GHEA Grapalat" w:hAnsi="GHEA Grapalat" w:cs="GHEA Grapalat"/>
          <w:b/>
          <w:sz w:val="22"/>
          <w:szCs w:val="22"/>
        </w:rPr>
      </w:pPr>
    </w:p>
    <w:p w:rsidR="00A6672B" w:rsidRPr="00B138F3" w:rsidRDefault="00A6672B" w:rsidP="00A6672B">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ind w:firstLine="709"/>
        <w:jc w:val="both"/>
        <w:rPr>
          <w:rFonts w:ascii="GHEA Grapalat" w:hAnsi="GHEA Grapalat" w:cs="GHEA Grapalat"/>
          <w:sz w:val="22"/>
          <w:szCs w:val="22"/>
        </w:rPr>
      </w:pP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672B" w:rsidRPr="00B138F3" w:rsidRDefault="00A6672B" w:rsidP="00A6672B">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A6672B" w:rsidRPr="00B138F3" w:rsidRDefault="00A6672B" w:rsidP="00A6672B">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BE1A63">
        <w:rPr>
          <w:rFonts w:ascii="GHEA Grapalat" w:hAnsi="GHEA Grapalat"/>
          <w:b/>
        </w:rPr>
        <w:t>2</w:t>
      </w:r>
      <w:r w:rsidR="009A04AD" w:rsidRPr="00907A71">
        <w:rPr>
          <w:rFonts w:ascii="GHEA Grapalat" w:hAnsi="GHEA Grapalat"/>
          <w:b/>
        </w:rPr>
        <w:t>6</w:t>
      </w:r>
      <w:r w:rsidR="00BE1A63">
        <w:rPr>
          <w:rFonts w:ascii="GHEA Grapalat" w:hAnsi="GHEA Grapalat"/>
          <w:b/>
        </w:rPr>
        <w:t>/2</w:t>
      </w:r>
      <w:r w:rsidRPr="00C90F08">
        <w:rPr>
          <w:rFonts w:ascii="GHEA Grapalat" w:hAnsi="GHEA Grapalat"/>
          <w:b/>
        </w:rPr>
        <w:t>.</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w:t>
      </w:r>
      <w:r w:rsidRPr="00B138F3">
        <w:rPr>
          <w:rFonts w:ascii="GHEA Grapalat" w:hAnsi="GHEA Grapalat"/>
          <w:sz w:val="22"/>
          <w:szCs w:val="22"/>
        </w:rPr>
        <w:lastRenderedPageBreak/>
        <w:t>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A6672B" w:rsidRPr="00B138F3" w:rsidRDefault="00A6672B" w:rsidP="00A6672B">
      <w:pPr>
        <w:widowControl w:val="0"/>
        <w:spacing w:after="160"/>
        <w:jc w:val="right"/>
        <w:rPr>
          <w:rFonts w:ascii="GHEA Grapalat" w:hAnsi="GHEA Grapalat"/>
          <w:sz w:val="22"/>
          <w:szCs w:val="22"/>
        </w:rPr>
      </w:pPr>
    </w:p>
    <w:p w:rsidR="00A6672B" w:rsidRPr="00B138F3" w:rsidRDefault="00A6672B" w:rsidP="00A6672B">
      <w:pPr>
        <w:widowControl w:val="0"/>
        <w:spacing w:after="160"/>
        <w:jc w:val="right"/>
        <w:rPr>
          <w:rFonts w:ascii="GHEA Grapalat" w:hAnsi="GHEA Grapalat"/>
          <w:sz w:val="22"/>
          <w:szCs w:val="22"/>
        </w:rPr>
      </w:pPr>
      <w:r w:rsidRPr="00B138F3">
        <w:rPr>
          <w:rFonts w:ascii="GHEA Grapalat" w:hAnsi="GHEA Grapalat"/>
          <w:sz w:val="22"/>
          <w:szCs w:val="22"/>
        </w:rPr>
        <w:t>М. П.</w:t>
      </w:r>
    </w:p>
    <w:p w:rsidR="00A6672B" w:rsidRPr="00B138F3" w:rsidRDefault="00A6672B" w:rsidP="00A6672B">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rPr>
          <w:sz w:val="22"/>
          <w:szCs w:val="22"/>
        </w:rPr>
      </w:pPr>
    </w:p>
    <w:p w:rsidR="00A6672B" w:rsidRPr="00B138F3" w:rsidRDefault="00A6672B" w:rsidP="00A6672B">
      <w:pPr>
        <w:widowControl w:val="0"/>
        <w:spacing w:after="160"/>
        <w:ind w:left="567" w:right="565"/>
        <w:jc w:val="both"/>
        <w:rPr>
          <w:rFonts w:ascii="GHEA Grapalat" w:hAnsi="GHEA Grapalat"/>
          <w:sz w:val="22"/>
          <w:szCs w:val="22"/>
        </w:rPr>
      </w:pPr>
    </w:p>
    <w:p w:rsidR="00A6672B"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DB7787" w:rsidRDefault="00A6672B" w:rsidP="00A53506">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ind w:left="567" w:right="565"/>
        <w:jc w:val="center"/>
        <w:rPr>
          <w:rFonts w:ascii="GHEA Grapalat" w:hAnsi="GHEA Grapalat"/>
          <w:b/>
        </w:rPr>
      </w:pPr>
    </w:p>
    <w:p w:rsidR="00A6672B" w:rsidRPr="00B138F3" w:rsidRDefault="00A6672B" w:rsidP="00A6672B">
      <w:pPr>
        <w:widowControl w:val="0"/>
        <w:jc w:val="right"/>
        <w:rPr>
          <w:rFonts w:ascii="GHEA Grapalat" w:hAnsi="GHEA Grapalat" w:cs="GHEA Grapalat"/>
          <w:i/>
        </w:rPr>
      </w:pPr>
      <w:r w:rsidRPr="00B138F3">
        <w:rPr>
          <w:rFonts w:ascii="GHEA Grapalat" w:hAnsi="GHEA Grapalat"/>
          <w:i/>
        </w:rPr>
        <w:t>Приложение № 5.1</w:t>
      </w:r>
    </w:p>
    <w:p w:rsidR="009A04AD" w:rsidRPr="00907A71" w:rsidRDefault="009A04AD" w:rsidP="009A04AD">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907A71">
        <w:rPr>
          <w:rFonts w:ascii="GHEA Grapalat" w:hAnsi="GHEA Grapalat"/>
          <w:b/>
          <w:sz w:val="24"/>
          <w:szCs w:val="24"/>
        </w:rPr>
        <w:t>6</w:t>
      </w:r>
      <w:r>
        <w:rPr>
          <w:rFonts w:ascii="GHEA Grapalat" w:hAnsi="GHEA Grapalat"/>
          <w:b/>
          <w:sz w:val="24"/>
          <w:szCs w:val="24"/>
        </w:rPr>
        <w:t>/</w:t>
      </w:r>
      <w:r w:rsidRPr="00907A71">
        <w:rPr>
          <w:rFonts w:ascii="GHEA Grapalat" w:hAnsi="GHEA Grapalat"/>
          <w:b/>
          <w:sz w:val="24"/>
          <w:szCs w:val="24"/>
        </w:rPr>
        <w:t>2</w:t>
      </w:r>
    </w:p>
    <w:p w:rsidR="00A6672B" w:rsidRPr="00B138F3" w:rsidRDefault="00A6672B" w:rsidP="00A6672B">
      <w:pPr>
        <w:widowControl w:val="0"/>
        <w:spacing w:after="160"/>
        <w:jc w:val="center"/>
        <w:rPr>
          <w:rFonts w:ascii="GHEA Grapalat" w:hAnsi="GHEA Grapalat"/>
          <w:b/>
        </w:rPr>
      </w:pP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A6672B" w:rsidRPr="00B138F3" w:rsidRDefault="00A6672B" w:rsidP="00A5350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A6672B" w:rsidRPr="00B138F3" w:rsidRDefault="00A6672B" w:rsidP="00A6672B">
      <w:pPr>
        <w:widowControl w:val="0"/>
        <w:spacing w:after="160"/>
        <w:rPr>
          <w:rFonts w:ascii="GHEA Grapalat" w:hAnsi="GHEA Grapalat" w:cs="GHEA Grapalat"/>
          <w:b/>
        </w:rPr>
      </w:pPr>
    </w:p>
    <w:p w:rsidR="00A6672B" w:rsidRPr="00B138F3" w:rsidRDefault="00A6672B" w:rsidP="00A6672B">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A6672B" w:rsidRPr="00B138F3" w:rsidRDefault="00A6672B" w:rsidP="00A6672B">
      <w:pPr>
        <w:widowControl w:val="0"/>
        <w:tabs>
          <w:tab w:val="left" w:pos="567"/>
        </w:tabs>
        <w:jc w:val="both"/>
        <w:rPr>
          <w:rFonts w:ascii="GHEA Grapalat" w:hAnsi="GHEA Grapalat" w:cs="GHEA Grapalat"/>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Pr>
          <w:rFonts w:ascii="GHEA Grapalat" w:hAnsi="GHEA Grapalat"/>
          <w:b/>
        </w:rPr>
        <w:t>ЕГС-GHAPDzB-</w:t>
      </w:r>
      <w:r w:rsidR="00BE1A63">
        <w:rPr>
          <w:rFonts w:ascii="GHEA Grapalat" w:hAnsi="GHEA Grapalat"/>
          <w:b/>
        </w:rPr>
        <w:t>2</w:t>
      </w:r>
      <w:r w:rsidR="009A04AD" w:rsidRPr="00907A71">
        <w:rPr>
          <w:rFonts w:ascii="GHEA Grapalat" w:hAnsi="GHEA Grapalat"/>
          <w:b/>
        </w:rPr>
        <w:t>6</w:t>
      </w:r>
      <w:r w:rsidR="00BE1A63">
        <w:rPr>
          <w:rFonts w:ascii="GHEA Grapalat" w:hAnsi="GHEA Grapalat"/>
          <w:b/>
        </w:rPr>
        <w:t>/2</w:t>
      </w:r>
      <w:r w:rsidRPr="00C90F08">
        <w:rPr>
          <w:rFonts w:ascii="GHEA Grapalat" w:hAnsi="GHEA Grapalat"/>
          <w:b/>
        </w:rPr>
        <w:t>.</w:t>
      </w:r>
    </w:p>
    <w:p w:rsidR="00A6672B" w:rsidRPr="00B138F3" w:rsidRDefault="00A6672B" w:rsidP="00A6672B">
      <w:pPr>
        <w:widowControl w:val="0"/>
        <w:tabs>
          <w:tab w:val="left" w:pos="1134"/>
        </w:tabs>
        <w:spacing w:after="160"/>
        <w:jc w:val="both"/>
        <w:rPr>
          <w:rFonts w:ascii="GHEA Grapalat" w:hAnsi="GHEA Grapalat" w:cs="GHEA Grapalat"/>
        </w:rPr>
      </w:pPr>
      <w:r>
        <w:rPr>
          <w:rFonts w:ascii="GHEA Grapalat" w:hAnsi="GHEA Grapalat"/>
        </w:rPr>
        <w:t xml:space="preserve">1.2. </w:t>
      </w:r>
      <w:r w:rsidRPr="00B138F3">
        <w:rPr>
          <w:rFonts w:ascii="GHEA Grapalat" w:hAnsi="GHEA Grapalat"/>
        </w:rPr>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2. Иные условия</w:t>
      </w:r>
    </w:p>
    <w:p w:rsidR="00A6672B" w:rsidRPr="00B253E1" w:rsidRDefault="00A6672B" w:rsidP="00A6672B">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A6672B" w:rsidRDefault="00A6672B" w:rsidP="00A6672B">
      <w:pPr>
        <w:widowControl w:val="0"/>
        <w:spacing w:after="160"/>
        <w:rPr>
          <w:rFonts w:ascii="GHEA Grapalat" w:hAnsi="GHEA Grapalat"/>
        </w:rPr>
      </w:pPr>
      <w:r w:rsidRPr="00B138F3">
        <w:rPr>
          <w:rFonts w:ascii="GHEA Grapalat" w:hAnsi="GHEA Grapalat"/>
        </w:rPr>
        <w:t xml:space="preserve">День/месяц/год    </w:t>
      </w:r>
      <w:r w:rsidRPr="00F74BF0">
        <w:rPr>
          <w:rFonts w:ascii="GHEA Grapalat" w:hAnsi="GHEA Grapalat"/>
        </w:rPr>
        <w:t>М. П.</w:t>
      </w: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Pr="00B138F3" w:rsidRDefault="00A6672B" w:rsidP="00A6672B">
      <w:pPr>
        <w:widowControl w:val="0"/>
        <w:spacing w:after="160"/>
        <w:rPr>
          <w:rFonts w:ascii="GHEA Grapalat" w:hAnsi="GHEA Grapalat"/>
        </w:rPr>
      </w:pPr>
      <w:r w:rsidRPr="00B138F3">
        <w:rPr>
          <w:rFonts w:ascii="GHEA Grapalat" w:hAnsi="GHEA Grapalat"/>
        </w:rPr>
        <w:t xml:space="preserve">                                                                               </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Default="00A6672B" w:rsidP="00B46D58">
      <w:pPr>
        <w:pStyle w:val="BodyTextIndent3"/>
        <w:widowControl w:val="0"/>
        <w:spacing w:after="160" w:line="240" w:lineRule="auto"/>
        <w:jc w:val="right"/>
        <w:rPr>
          <w:rFonts w:ascii="GHEA Grapalat" w:hAnsi="GHEA Grapalat"/>
          <w:b/>
          <w:sz w:val="24"/>
          <w:szCs w:val="24"/>
        </w:rPr>
      </w:pPr>
    </w:p>
    <w:p w:rsidR="00A6672B" w:rsidRPr="00B138F3" w:rsidRDefault="00A6672B" w:rsidP="00A6672B">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9A04AD" w:rsidRPr="00907A71" w:rsidRDefault="009A04AD" w:rsidP="009A04AD">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907A71">
        <w:rPr>
          <w:rFonts w:ascii="GHEA Grapalat" w:hAnsi="GHEA Grapalat"/>
          <w:b/>
          <w:sz w:val="24"/>
          <w:szCs w:val="24"/>
        </w:rPr>
        <w:t>6</w:t>
      </w:r>
      <w:r>
        <w:rPr>
          <w:rFonts w:ascii="GHEA Grapalat" w:hAnsi="GHEA Grapalat"/>
          <w:b/>
          <w:sz w:val="24"/>
          <w:szCs w:val="24"/>
        </w:rPr>
        <w:t>/</w:t>
      </w:r>
      <w:r w:rsidRPr="00907A71">
        <w:rPr>
          <w:rFonts w:ascii="GHEA Grapalat" w:hAnsi="GHEA Grapalat"/>
          <w:b/>
          <w:sz w:val="24"/>
          <w:szCs w:val="24"/>
        </w:rPr>
        <w:t>2</w:t>
      </w:r>
    </w:p>
    <w:p w:rsidR="00A6672B" w:rsidRPr="00B138F3" w:rsidRDefault="00A6672B" w:rsidP="00A6672B">
      <w:pPr>
        <w:widowControl w:val="0"/>
        <w:spacing w:after="160"/>
        <w:ind w:left="-142" w:firstLine="142"/>
        <w:jc w:val="center"/>
        <w:rPr>
          <w:rFonts w:ascii="GHEA Grapalat" w:hAnsi="GHEA Grapalat"/>
          <w:i/>
        </w:rPr>
      </w:pPr>
    </w:p>
    <w:p w:rsidR="00A6672B" w:rsidRPr="00B138F3" w:rsidRDefault="00A6672B" w:rsidP="00A6672B">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A6672B" w:rsidRPr="00B138F3" w:rsidRDefault="00A6672B" w:rsidP="00A6672B">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A6672B" w:rsidRPr="00907A71" w:rsidRDefault="00A6672B" w:rsidP="00A6672B">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ЕГС-GHAPDzB-</w:t>
      </w:r>
      <w:r w:rsidR="00BE1A63">
        <w:rPr>
          <w:rFonts w:ascii="GHEA Grapalat" w:hAnsi="GHEA Grapalat"/>
          <w:b/>
        </w:rPr>
        <w:t>2</w:t>
      </w:r>
      <w:r w:rsidR="009A04AD" w:rsidRPr="00907A71">
        <w:rPr>
          <w:rFonts w:ascii="GHEA Grapalat" w:hAnsi="GHEA Grapalat"/>
          <w:b/>
        </w:rPr>
        <w:t>6</w:t>
      </w:r>
      <w:r w:rsidR="00BE1A63">
        <w:rPr>
          <w:rFonts w:ascii="GHEA Grapalat" w:hAnsi="GHEA Grapalat"/>
          <w:b/>
        </w:rPr>
        <w:t>/2</w:t>
      </w:r>
    </w:p>
    <w:p w:rsidR="00A6672B" w:rsidRPr="00FD14D7" w:rsidRDefault="00A6672B" w:rsidP="00A6672B">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6672B" w:rsidRPr="00B138F3" w:rsidTr="00A53506">
        <w:tc>
          <w:tcPr>
            <w:tcW w:w="4643" w:type="dxa"/>
          </w:tcPr>
          <w:p w:rsidR="00A6672B" w:rsidRPr="00FD12BC" w:rsidRDefault="00A6672B" w:rsidP="00A53506">
            <w:pPr>
              <w:widowControl w:val="0"/>
              <w:spacing w:after="160"/>
              <w:rPr>
                <w:rFonts w:ascii="GHEA Grapalat" w:hAnsi="GHEA Grapalat" w:cs="Sylfaen"/>
                <w:lang w:val="en-US"/>
              </w:rPr>
            </w:pPr>
            <w:r w:rsidRPr="00FD14D7">
              <w:rPr>
                <w:rFonts w:ascii="GHEA Grapalat" w:hAnsi="GHEA Grapalat"/>
              </w:rPr>
              <w:tab/>
            </w:r>
            <w:r w:rsidRPr="00B138F3">
              <w:rPr>
                <w:rFonts w:ascii="GHEA Grapalat" w:hAnsi="GHEA Grapalat"/>
              </w:rPr>
              <w:t>г</w:t>
            </w:r>
            <w:r>
              <w:rPr>
                <w:rFonts w:ascii="GHEA Grapalat" w:hAnsi="GHEA Grapalat"/>
                <w:lang w:val="en-US"/>
              </w:rPr>
              <w:t xml:space="preserve"> Ереван</w:t>
            </w:r>
          </w:p>
        </w:tc>
        <w:tc>
          <w:tcPr>
            <w:tcW w:w="4643" w:type="dxa"/>
          </w:tcPr>
          <w:p w:rsidR="00A6672B" w:rsidRPr="00B138F3" w:rsidRDefault="00A6672B" w:rsidP="00A53506">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A6672B" w:rsidRPr="00B138F3" w:rsidRDefault="00A6672B" w:rsidP="00A6672B">
      <w:pPr>
        <w:widowControl w:val="0"/>
        <w:tabs>
          <w:tab w:val="left" w:pos="720"/>
          <w:tab w:val="left" w:pos="1440"/>
          <w:tab w:val="left" w:pos="8865"/>
        </w:tabs>
        <w:spacing w:after="160"/>
        <w:jc w:val="center"/>
        <w:rPr>
          <w:rFonts w:ascii="GHEA Grapalat" w:hAnsi="GHEA Grapalat" w:cs="Sylfaen"/>
        </w:rPr>
      </w:pPr>
    </w:p>
    <w:p w:rsidR="00A6672B" w:rsidRPr="00B138F3" w:rsidRDefault="00A6672B" w:rsidP="00A6672B">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A6672B" w:rsidRDefault="00A6672B" w:rsidP="00A6672B">
      <w:pPr>
        <w:widowControl w:val="0"/>
        <w:spacing w:after="160"/>
        <w:ind w:firstLine="709"/>
        <w:jc w:val="both"/>
        <w:rPr>
          <w:rFonts w:ascii="GHEA Grapalat" w:hAnsi="GHEA Grapalat" w:cs="Sylfaen"/>
          <w:b/>
        </w:rPr>
      </w:pPr>
    </w:p>
    <w:p w:rsidR="00A6672B" w:rsidRPr="00B138F3" w:rsidRDefault="00A6672B" w:rsidP="00A6672B">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A6672B" w:rsidRDefault="00A6672B" w:rsidP="00A6672B">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11088E" w:rsidRDefault="0011088E" w:rsidP="0011088E">
      <w:pPr>
        <w:widowControl w:val="0"/>
        <w:tabs>
          <w:tab w:val="left" w:pos="1134"/>
        </w:tabs>
        <w:spacing w:after="160" w:line="360" w:lineRule="auto"/>
        <w:ind w:firstLine="567"/>
        <w:jc w:val="both"/>
        <w:rPr>
          <w:rFonts w:ascii="GHEA Grapalat" w:hAnsi="GHEA Grapalat"/>
        </w:rPr>
      </w:pPr>
      <w:r w:rsidRPr="00BF078C">
        <w:rPr>
          <w:rFonts w:ascii="Sylfaen" w:hAnsi="Sylfaen"/>
          <w:szCs w:val="22"/>
        </w:rPr>
        <w:t>1.</w:t>
      </w:r>
      <w:r w:rsidRPr="00FD14D7">
        <w:rPr>
          <w:rFonts w:ascii="Sylfaen" w:hAnsi="Sylfaen"/>
          <w:szCs w:val="22"/>
        </w:rPr>
        <w:t>2</w:t>
      </w:r>
      <w:r w:rsidRPr="00C90F08">
        <w:rPr>
          <w:rFonts w:ascii="Sylfaen" w:hAnsi="Sylfaen"/>
          <w:sz w:val="20"/>
          <w:szCs w:val="22"/>
        </w:rPr>
        <w:t xml:space="preserve"> </w:t>
      </w:r>
      <w:r w:rsidRPr="00C90F08">
        <w:rPr>
          <w:rFonts w:ascii="GHEA Grapalat" w:hAnsi="GHEA Grapalat"/>
        </w:rPr>
        <w:t xml:space="preserve">Поставка производиться на основании заявки товара от Покупателя, согласно количеству заказа. Срок первого этапа поставки товара устанавливаться в </w:t>
      </w:r>
      <w:r w:rsidRPr="00FD14D7">
        <w:rPr>
          <w:rFonts w:ascii="GHEA Grapalat" w:hAnsi="GHEA Grapalat"/>
        </w:rPr>
        <w:t>2</w:t>
      </w:r>
      <w:r w:rsidRPr="00C90F08">
        <w:rPr>
          <w:rFonts w:ascii="GHEA Grapalat" w:hAnsi="GHEA Grapalat"/>
        </w:rPr>
        <w:t>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доставить товар в более короткий срок. На следующих этапах сроки поставки осуществляется не позднее 5 рабочих дней с даты подачи заявки.</w:t>
      </w:r>
    </w:p>
    <w:p w:rsidR="00A6672B" w:rsidRPr="00C90F08" w:rsidRDefault="00A6672B" w:rsidP="00A6672B">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FD14D7">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A6672B" w:rsidRPr="00B138F3" w:rsidRDefault="00A6672B" w:rsidP="00A6672B">
      <w:pPr>
        <w:widowControl w:val="0"/>
        <w:spacing w:after="160"/>
        <w:ind w:firstLine="709"/>
        <w:jc w:val="both"/>
        <w:rPr>
          <w:rFonts w:ascii="GHEA Grapalat" w:hAnsi="GHEA Grapalat" w:cs="Times Armenian"/>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A6672B" w:rsidRPr="00B138F3" w:rsidRDefault="00A6672B" w:rsidP="00A6672B">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A6672B" w:rsidRPr="00B138F3" w:rsidRDefault="00A6672B" w:rsidP="00A6672B">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A6672B" w:rsidRPr="00B138F3" w:rsidRDefault="00A6672B" w:rsidP="00A6672B">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A6672B" w:rsidRPr="00016450" w:rsidRDefault="00A6672B" w:rsidP="00A6672B">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A6672B" w:rsidRPr="00B138F3" w:rsidRDefault="00A6672B" w:rsidP="00A6672B">
      <w:pPr>
        <w:widowControl w:val="0"/>
        <w:spacing w:after="160"/>
        <w:ind w:firstLine="720"/>
        <w:jc w:val="both"/>
        <w:rPr>
          <w:rFonts w:ascii="GHEA Grapalat" w:hAnsi="GHEA Grapalat" w:cs="Sylfaen"/>
          <w:i/>
          <w:u w:val="single"/>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A6672B" w:rsidRPr="00BE51DD"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A6672B" w:rsidRPr="00BE51DD"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5. ПЕРЕДАЧА И ПРИЕМ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A6672B" w:rsidRDefault="00A6672B" w:rsidP="00A6672B">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A6672B"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A6672B"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6. ОТВЕТСТВЕННОСТЬ СТОРОН</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 xml:space="preserve">пункте </w:t>
      </w:r>
      <w:r w:rsidRPr="00B138F3">
        <w:rPr>
          <w:rFonts w:ascii="GHEA Grapalat" w:hAnsi="GHEA Grapalat"/>
        </w:rPr>
        <w:lastRenderedPageBreak/>
        <w:t>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4"/>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A6672B" w:rsidRPr="00B138F3" w:rsidRDefault="00A6672B" w:rsidP="00A6672B">
      <w:pPr>
        <w:rPr>
          <w:rFonts w:ascii="GHEA Grapalat" w:hAnsi="GHEA Grapalat"/>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A6672B" w:rsidRPr="00B138F3" w:rsidRDefault="00A6672B" w:rsidP="00A6672B">
      <w:pPr>
        <w:widowControl w:val="0"/>
        <w:spacing w:after="160"/>
        <w:jc w:val="center"/>
        <w:rPr>
          <w:rFonts w:ascii="GHEA Grapalat" w:hAnsi="GHEA Grapalat"/>
          <w:lang w:val="hy-AM"/>
        </w:rPr>
      </w:pPr>
    </w:p>
    <w:p w:rsidR="00A6672B" w:rsidRPr="00016450" w:rsidRDefault="00A6672B" w:rsidP="00A6672B">
      <w:pPr>
        <w:widowControl w:val="0"/>
        <w:spacing w:after="160" w:line="360" w:lineRule="auto"/>
        <w:jc w:val="center"/>
        <w:rPr>
          <w:rFonts w:ascii="GHEA Grapalat" w:hAnsi="GHEA Grapalat"/>
          <w:b/>
        </w:rPr>
      </w:pPr>
      <w:r w:rsidRPr="00016450">
        <w:rPr>
          <w:rFonts w:ascii="GHEA Grapalat" w:hAnsi="GHEA Grapalat"/>
          <w:b/>
        </w:rPr>
        <w:t>8. ИНЫЕ УСЛОВИЯ</w:t>
      </w:r>
    </w:p>
    <w:p w:rsidR="004E5FB6" w:rsidRPr="007114E4" w:rsidRDefault="004E5FB6" w:rsidP="004E5FB6">
      <w:pPr>
        <w:widowControl w:val="0"/>
        <w:tabs>
          <w:tab w:val="left" w:pos="1134"/>
        </w:tabs>
        <w:spacing w:after="160"/>
        <w:ind w:firstLine="567"/>
        <w:jc w:val="both"/>
        <w:rPr>
          <w:rFonts w:ascii="GHEA Grapalat" w:hAnsi="GHEA Grapalat"/>
        </w:rPr>
      </w:pPr>
      <w:r>
        <w:rPr>
          <w:rFonts w:ascii="GHEA Grapalat" w:hAnsi="GHEA Grapalat"/>
        </w:rPr>
        <w:t xml:space="preserve">8.1 </w:t>
      </w:r>
      <w:r w:rsidRPr="007114E4">
        <w:rPr>
          <w:rFonts w:ascii="GHEA Grapalat" w:hAnsi="GHEA Grapalat"/>
        </w:rPr>
        <w:t>Договор вступает в силу с момента его подписания Сторонами и действует до 30 декабря 202</w:t>
      </w:r>
      <w:r w:rsidRPr="00907A71">
        <w:rPr>
          <w:rFonts w:ascii="GHEA Grapalat" w:hAnsi="GHEA Grapalat"/>
        </w:rPr>
        <w:t>6</w:t>
      </w:r>
      <w:r w:rsidRPr="007114E4">
        <w:rPr>
          <w:rFonts w:ascii="GHEA Grapalat" w:hAnsi="GHEA Grapalat"/>
        </w:rPr>
        <w:t xml:space="preserve"> года или до выполнения в полном объеме принятых Сторонами по Договору обязательств но не позднее 31 января 202</w:t>
      </w:r>
      <w:r w:rsidRPr="00907A71">
        <w:rPr>
          <w:rFonts w:ascii="GHEA Grapalat" w:hAnsi="GHEA Grapalat"/>
        </w:rPr>
        <w:t>7</w:t>
      </w:r>
      <w:r w:rsidRPr="007114E4">
        <w:rPr>
          <w:rFonts w:ascii="GHEA Grapalat" w:hAnsi="GHEA Grapalat"/>
        </w:rPr>
        <w:t xml:space="preserve"> года.</w:t>
      </w:r>
    </w:p>
    <w:p w:rsidR="004E5FB6" w:rsidRPr="00EF715C" w:rsidRDefault="004E5FB6" w:rsidP="004E5FB6">
      <w:pPr>
        <w:widowControl w:val="0"/>
        <w:tabs>
          <w:tab w:val="left" w:pos="1134"/>
        </w:tabs>
        <w:spacing w:after="160"/>
        <w:ind w:firstLine="567"/>
        <w:jc w:val="both"/>
        <w:rPr>
          <w:rFonts w:ascii="GHEA Grapalat" w:hAnsi="GHEA Grapalat"/>
          <w:b/>
        </w:rPr>
      </w:pPr>
      <w:r w:rsidRPr="00EF715C">
        <w:rPr>
          <w:rFonts w:ascii="GHEA Grapalat" w:hAnsi="GHEA Grapalat"/>
          <w:b/>
        </w:rPr>
        <w:t>8.1.1. Количества и объем товаров,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Pr>
          <w:rFonts w:ascii="GHEA Grapalat" w:hAnsi="GHEA Grapalat"/>
          <w:b/>
        </w:rPr>
        <w:t>7</w:t>
      </w:r>
      <w:r w:rsidRPr="00EF715C">
        <w:rPr>
          <w:rFonts w:ascii="GHEA Grapalat" w:hAnsi="GHEA Grapalat"/>
          <w:b/>
        </w:rPr>
        <w:t xml:space="preserve"> года.</w:t>
      </w:r>
    </w:p>
    <w:p w:rsidR="00A6672B" w:rsidRPr="00B138F3" w:rsidRDefault="00A6672B" w:rsidP="007114E4">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A6672B" w:rsidRPr="00B138F3" w:rsidRDefault="00A6672B" w:rsidP="00A6672B">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5"/>
        <w:t>22</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B138F3">
        <w:rPr>
          <w:rFonts w:ascii="GHEA Grapalat" w:hAnsi="GHEA Grapalat"/>
        </w:rPr>
        <w:lastRenderedPageBreak/>
        <w:t>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6"/>
        <w:t>23</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FD14D7">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A6672B" w:rsidRPr="00183A85" w:rsidRDefault="00A6672B" w:rsidP="00A6672B">
      <w:pPr>
        <w:widowControl w:val="0"/>
        <w:tabs>
          <w:tab w:val="left" w:pos="1276"/>
        </w:tabs>
        <w:spacing w:after="160"/>
        <w:ind w:firstLine="567"/>
        <w:jc w:val="both"/>
        <w:rPr>
          <w:rFonts w:ascii="GHEA Grapalat" w:eastAsiaTheme="minorHAnsi" w:hAnsi="GHEA Grapalat" w:cstheme="minorBidi"/>
          <w:sz w:val="22"/>
          <w:szCs w:val="22"/>
          <w:lang w:eastAsia="en-US" w:bidi="ar-SA"/>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w:t>
      </w:r>
      <w:r w:rsidRPr="006F0A20">
        <w:rPr>
          <w:rFonts w:ascii="GHEA Grapalat" w:eastAsiaTheme="minorHAnsi" w:hAnsi="GHEA Grapalat" w:cstheme="minorBidi"/>
          <w:sz w:val="22"/>
          <w:szCs w:val="22"/>
          <w:lang w:eastAsia="en-US" w:bidi="ar-SA"/>
        </w:rPr>
        <w:lastRenderedPageBreak/>
        <w:t xml:space="preserve">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xml:space="preserve">) Покупатель производит платеж, установленный договором, финансовому агенту, если уведомление было получено в день, предшествующий дню </w:t>
      </w:r>
      <w:r w:rsidRPr="00183A85">
        <w:rPr>
          <w:rFonts w:ascii="GHEA Grapalat" w:eastAsiaTheme="minorHAnsi" w:hAnsi="GHEA Grapalat" w:cstheme="minorBidi"/>
          <w:sz w:val="22"/>
          <w:szCs w:val="22"/>
          <w:lang w:eastAsia="en-US" w:bidi="ar-SA"/>
        </w:rPr>
        <w:t xml:space="preserve">выдачи </w:t>
      </w:r>
      <w:r w:rsidRPr="006F0A20">
        <w:rPr>
          <w:rFonts w:ascii="GHEA Grapalat" w:eastAsiaTheme="minorHAnsi" w:hAnsi="GHEA Grapalat" w:cstheme="minorBidi"/>
          <w:sz w:val="22"/>
          <w:szCs w:val="22"/>
          <w:lang w:eastAsia="en-US" w:bidi="ar-SA"/>
        </w:rPr>
        <w:t>Покупателем</w:t>
      </w:r>
      <w:r w:rsidRPr="00183A85">
        <w:rPr>
          <w:rFonts w:ascii="GHEA Grapalat" w:eastAsiaTheme="minorHAnsi" w:hAnsi="GHEA Grapalat" w:cstheme="minorBidi"/>
          <w:sz w:val="22"/>
          <w:szCs w:val="22"/>
          <w:lang w:eastAsia="en-US" w:bidi="ar-SA"/>
        </w:rPr>
        <w:t xml:space="preserve"> платежного поручения банку</w:t>
      </w:r>
      <w:r w:rsidRPr="00932431">
        <w:rPr>
          <w:rFonts w:ascii="GHEA Grapalat" w:eastAsiaTheme="minorHAnsi" w:hAnsi="GHEA Grapalat" w:cstheme="minorBidi"/>
          <w:sz w:val="22"/>
          <w:szCs w:val="22"/>
          <w:lang w:eastAsia="en-US" w:bidi="ar-SA"/>
        </w:rPr>
        <w:t>.</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Pr="00767841">
        <w:rPr>
          <w:rFonts w:ascii="GHEA Grapalat" w:hAnsi="GHEA Grapalat"/>
        </w:rPr>
        <w:t>13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4</w:t>
      </w:r>
      <w:r w:rsidRPr="00B138F3">
        <w:rPr>
          <w:rFonts w:ascii="GHEA Grapalat" w:hAnsi="GHEA Grapalat"/>
        </w:rPr>
        <w:t>.</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w:t>
      </w:r>
      <w:r w:rsidRPr="0070682C">
        <w:rPr>
          <w:rFonts w:ascii="GHEA Grapalat" w:hAnsi="GHEA Grapalat"/>
        </w:rPr>
        <w:t xml:space="preserve">, </w:t>
      </w:r>
      <w:r w:rsidRPr="00B138F3">
        <w:rPr>
          <w:rFonts w:ascii="GHEA Grapalat" w:hAnsi="GHEA Grapalat"/>
        </w:rPr>
        <w:t xml:space="preserve"> № 3.1. и № </w:t>
      </w:r>
      <w:r w:rsidRPr="0070682C">
        <w:rPr>
          <w:rFonts w:ascii="GHEA Grapalat" w:hAnsi="GHEA Grapalat"/>
        </w:rPr>
        <w:t xml:space="preserve">4 </w:t>
      </w:r>
      <w:r w:rsidRPr="00B138F3">
        <w:rPr>
          <w:rFonts w:ascii="GHEA Grapalat" w:hAnsi="GHEA Grapalat"/>
        </w:rPr>
        <w:t xml:space="preserve">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A6672B"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rsidR="00A6672B" w:rsidRPr="00974EA8"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 xml:space="preserve">в течение </w:t>
      </w:r>
      <w:r>
        <w:rPr>
          <w:rFonts w:ascii="GHEA Grapalat" w:hAnsi="GHEA Grapalat"/>
        </w:rPr>
        <w:t>десять</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A6672B" w:rsidRPr="00B138F3" w:rsidRDefault="00A6672B" w:rsidP="00A63C22">
      <w:pPr>
        <w:widowControl w:val="0"/>
        <w:spacing w:after="160"/>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A6672B" w:rsidRPr="00B138F3" w:rsidTr="00A53506">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r>
    </w:tbl>
    <w:p w:rsidR="00A6672B" w:rsidRDefault="00A6672B" w:rsidP="00A6672B">
      <w:pPr>
        <w:widowControl w:val="0"/>
        <w:spacing w:after="160"/>
        <w:ind w:firstLine="567"/>
        <w:jc w:val="both"/>
        <w:rPr>
          <w:rFonts w:ascii="GHEA Grapalat" w:hAnsi="GHEA Grapalat"/>
          <w:i/>
          <w:lang w:val="hy-AM"/>
        </w:rPr>
      </w:pP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A6672B" w:rsidRPr="00382B60" w:rsidRDefault="00A6672B" w:rsidP="00A6672B">
      <w:pPr>
        <w:widowControl w:val="0"/>
        <w:spacing w:after="160"/>
        <w:jc w:val="right"/>
        <w:rPr>
          <w:rFonts w:ascii="GHEA Grapalat" w:hAnsi="GHEA Grapalat"/>
        </w:rPr>
        <w:sectPr w:rsidR="00A6672B" w:rsidRPr="00382B60" w:rsidSect="00A53506">
          <w:footerReference w:type="default" r:id="rId10"/>
          <w:footnotePr>
            <w:pos w:val="beneathText"/>
          </w:footnotePr>
          <w:pgSz w:w="11906" w:h="16838" w:code="9"/>
          <w:pgMar w:top="450" w:right="926" w:bottom="810" w:left="1418" w:header="561" w:footer="561" w:gutter="0"/>
          <w:cols w:space="720"/>
          <w:docGrid w:linePitch="326"/>
        </w:sectPr>
      </w:pPr>
    </w:p>
    <w:p w:rsidR="00005952" w:rsidRPr="00016450" w:rsidRDefault="00005952" w:rsidP="00A934BA">
      <w:pPr>
        <w:widowControl w:val="0"/>
        <w:spacing w:line="276" w:lineRule="auto"/>
        <w:jc w:val="right"/>
        <w:rPr>
          <w:rFonts w:ascii="GHEA Grapalat" w:hAnsi="GHEA Grapalat"/>
          <w:i/>
        </w:rPr>
      </w:pPr>
      <w:r w:rsidRPr="00016450">
        <w:rPr>
          <w:rFonts w:ascii="GHEA Grapalat" w:hAnsi="GHEA Grapalat"/>
          <w:i/>
        </w:rPr>
        <w:lastRenderedPageBreak/>
        <w:t>Приложение № 1</w:t>
      </w:r>
    </w:p>
    <w:p w:rsidR="00005952" w:rsidRPr="00907A71" w:rsidRDefault="00005952" w:rsidP="00A934BA">
      <w:pPr>
        <w:pStyle w:val="BodyTextIndent3"/>
        <w:widowControl w:val="0"/>
        <w:spacing w:line="276" w:lineRule="auto"/>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Pr>
          <w:rFonts w:ascii="GHEA Grapalat" w:hAnsi="GHEA Grapalat"/>
          <w:b/>
          <w:sz w:val="24"/>
          <w:szCs w:val="24"/>
          <w:lang w:val="en-US"/>
        </w:rPr>
        <w:t>GH</w:t>
      </w:r>
      <w:r w:rsidRPr="00AA05DB">
        <w:rPr>
          <w:rFonts w:ascii="GHEA Grapalat" w:hAnsi="GHEA Grapalat"/>
          <w:b/>
          <w:sz w:val="24"/>
          <w:szCs w:val="24"/>
        </w:rPr>
        <w:t>APDzB</w:t>
      </w:r>
      <w:r>
        <w:rPr>
          <w:rFonts w:ascii="GHEA Grapalat" w:hAnsi="GHEA Grapalat"/>
          <w:b/>
          <w:sz w:val="24"/>
          <w:szCs w:val="24"/>
        </w:rPr>
        <w:t>-</w:t>
      </w:r>
      <w:r w:rsidR="00BE1A63">
        <w:rPr>
          <w:rFonts w:ascii="GHEA Grapalat" w:hAnsi="GHEA Grapalat"/>
          <w:b/>
          <w:sz w:val="24"/>
          <w:szCs w:val="24"/>
        </w:rPr>
        <w:t>2</w:t>
      </w:r>
      <w:r w:rsidR="00686553" w:rsidRPr="00907A71">
        <w:rPr>
          <w:rFonts w:ascii="GHEA Grapalat" w:hAnsi="GHEA Grapalat"/>
          <w:b/>
          <w:sz w:val="24"/>
          <w:szCs w:val="24"/>
        </w:rPr>
        <w:t>6</w:t>
      </w:r>
      <w:r w:rsidR="00BE1A63">
        <w:rPr>
          <w:rFonts w:ascii="GHEA Grapalat" w:hAnsi="GHEA Grapalat"/>
          <w:b/>
          <w:sz w:val="24"/>
          <w:szCs w:val="24"/>
        </w:rPr>
        <w:t>/2</w:t>
      </w:r>
    </w:p>
    <w:p w:rsidR="00005952" w:rsidRPr="00AA5BD2" w:rsidRDefault="00005952" w:rsidP="00A934BA">
      <w:pPr>
        <w:widowControl w:val="0"/>
        <w:spacing w:line="276"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00686553" w:rsidRPr="00907A71">
        <w:rPr>
          <w:rFonts w:ascii="GHEA Grapalat" w:hAnsi="GHEA Grapalat"/>
          <w:i/>
        </w:rPr>
        <w:t xml:space="preserve">    </w:t>
      </w:r>
      <w:r w:rsidRPr="00FD14D7">
        <w:rPr>
          <w:rFonts w:ascii="GHEA Grapalat" w:hAnsi="GHEA Grapalat"/>
          <w:i/>
        </w:rPr>
        <w:t xml:space="preserve"> </w:t>
      </w:r>
      <w:r w:rsidRPr="00AA5BD2">
        <w:rPr>
          <w:rFonts w:ascii="GHEA Grapalat" w:hAnsi="GHEA Grapalat"/>
          <w:i/>
        </w:rPr>
        <w:t>г.</w:t>
      </w:r>
    </w:p>
    <w:p w:rsidR="00A934BA" w:rsidRDefault="00A934BA" w:rsidP="00005952">
      <w:pPr>
        <w:widowControl w:val="0"/>
        <w:spacing w:line="276" w:lineRule="auto"/>
        <w:jc w:val="center"/>
        <w:rPr>
          <w:rFonts w:ascii="GHEA Grapalat" w:hAnsi="GHEA Grapalat"/>
        </w:rPr>
      </w:pPr>
    </w:p>
    <w:p w:rsidR="00005952" w:rsidRPr="00016450" w:rsidRDefault="00005952" w:rsidP="00005952">
      <w:pPr>
        <w:widowControl w:val="0"/>
        <w:spacing w:line="276"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005952" w:rsidRPr="00016450" w:rsidRDefault="00005952" w:rsidP="00005952">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306"/>
        <w:gridCol w:w="287"/>
        <w:gridCol w:w="1704"/>
        <w:gridCol w:w="1053"/>
        <w:gridCol w:w="4678"/>
        <w:gridCol w:w="851"/>
        <w:gridCol w:w="1149"/>
        <w:gridCol w:w="1620"/>
        <w:gridCol w:w="1314"/>
      </w:tblGrid>
      <w:tr w:rsidR="00005952" w:rsidRPr="00576215" w:rsidTr="00A53506">
        <w:trPr>
          <w:trHeight w:val="361"/>
          <w:jc w:val="center"/>
        </w:trPr>
        <w:tc>
          <w:tcPr>
            <w:tcW w:w="15429" w:type="dxa"/>
            <w:gridSpan w:val="10"/>
          </w:tcPr>
          <w:p w:rsidR="00005952" w:rsidRPr="00576215" w:rsidRDefault="00005952" w:rsidP="00A53506">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005952" w:rsidRPr="00576215" w:rsidTr="00A53506">
        <w:trPr>
          <w:trHeight w:val="1031"/>
          <w:jc w:val="center"/>
        </w:trPr>
        <w:tc>
          <w:tcPr>
            <w:tcW w:w="1467"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593" w:type="dxa"/>
            <w:gridSpan w:val="2"/>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005952" w:rsidRPr="004777FA" w:rsidRDefault="00005952" w:rsidP="00A53506">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053" w:type="dxa"/>
            <w:vAlign w:val="center"/>
          </w:tcPr>
          <w:p w:rsidR="00005952" w:rsidRPr="004777FA" w:rsidRDefault="00005952" w:rsidP="00A53506">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4678"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851"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149"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005952" w:rsidRPr="00C90F08"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до</w:t>
            </w:r>
          </w:p>
        </w:tc>
      </w:tr>
      <w:tr w:rsidR="00C058A7" w:rsidRPr="00576215" w:rsidTr="00A53506">
        <w:trPr>
          <w:trHeight w:val="1031"/>
          <w:jc w:val="center"/>
        </w:trPr>
        <w:tc>
          <w:tcPr>
            <w:tcW w:w="1467" w:type="dxa"/>
            <w:vAlign w:val="center"/>
          </w:tcPr>
          <w:p w:rsidR="00C058A7" w:rsidRDefault="00C058A7" w:rsidP="00C058A7">
            <w:pPr>
              <w:jc w:val="center"/>
              <w:rPr>
                <w:rFonts w:ascii="Arial Unicode" w:hAnsi="Arial Unicode" w:cs="Calibri"/>
                <w:sz w:val="22"/>
                <w:szCs w:val="22"/>
              </w:rPr>
            </w:pPr>
            <w:r>
              <w:rPr>
                <w:rFonts w:ascii="Arial Unicode" w:hAnsi="Arial Unicode" w:cs="Calibri"/>
                <w:sz w:val="22"/>
                <w:szCs w:val="22"/>
              </w:rPr>
              <w:t>1</w:t>
            </w:r>
          </w:p>
        </w:tc>
        <w:tc>
          <w:tcPr>
            <w:tcW w:w="1593" w:type="dxa"/>
            <w:gridSpan w:val="2"/>
            <w:vAlign w:val="center"/>
          </w:tcPr>
          <w:p w:rsidR="00C058A7" w:rsidRDefault="00C058A7" w:rsidP="00C058A7">
            <w:pPr>
              <w:jc w:val="center"/>
              <w:rPr>
                <w:rFonts w:ascii="Arial Unicode" w:hAnsi="Arial Unicode" w:cs="Arial"/>
              </w:rPr>
            </w:pPr>
            <w:r>
              <w:rPr>
                <w:rFonts w:ascii="Arial Unicode" w:hAnsi="Arial Unicode" w:cs="Arial"/>
              </w:rPr>
              <w:t>31331192</w:t>
            </w:r>
          </w:p>
        </w:tc>
        <w:tc>
          <w:tcPr>
            <w:tcW w:w="1704" w:type="dxa"/>
            <w:vAlign w:val="center"/>
          </w:tcPr>
          <w:p w:rsidR="00C058A7" w:rsidRDefault="00C058A7" w:rsidP="00C058A7">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2*2.5</w:t>
            </w:r>
          </w:p>
        </w:tc>
        <w:tc>
          <w:tcPr>
            <w:tcW w:w="1053" w:type="dxa"/>
            <w:vAlign w:val="center"/>
          </w:tcPr>
          <w:p w:rsidR="00C058A7" w:rsidRPr="00C36823" w:rsidRDefault="00C058A7" w:rsidP="00C058A7">
            <w:pPr>
              <w:widowControl w:val="0"/>
              <w:spacing w:after="120"/>
              <w:jc w:val="center"/>
              <w:rPr>
                <w:rFonts w:ascii="GHEA Grapalat" w:hAnsi="GHEA Grapalat"/>
                <w:sz w:val="22"/>
                <w:szCs w:val="20"/>
              </w:rPr>
            </w:pPr>
          </w:p>
        </w:tc>
        <w:tc>
          <w:tcPr>
            <w:tcW w:w="4678" w:type="dxa"/>
            <w:vAlign w:val="center"/>
          </w:tcPr>
          <w:p w:rsidR="00C058A7" w:rsidRDefault="00C058A7" w:rsidP="00C058A7">
            <w:pPr>
              <w:rPr>
                <w:rFonts w:ascii="Arial LatArm" w:hAnsi="Arial LatArm" w:cs="Calibri"/>
              </w:rPr>
            </w:pPr>
            <w:r>
              <w:rPr>
                <w:rFonts w:ascii="Calibri" w:hAnsi="Calibri" w:cs="Calibri"/>
              </w:rPr>
              <w:t>Для</w:t>
            </w:r>
            <w:r>
              <w:rPr>
                <w:rFonts w:ascii="Arial LatArm" w:hAnsi="Arial LatArm" w:cs="Calibri"/>
              </w:rPr>
              <w:t xml:space="preserve">  </w:t>
            </w:r>
            <w:r>
              <w:rPr>
                <w:rFonts w:ascii="Calibri" w:hAnsi="Calibri" w:cs="Calibri"/>
              </w:rPr>
              <w:t>напряжения</w:t>
            </w:r>
            <w:r>
              <w:rPr>
                <w:rFonts w:ascii="Arial LatArm" w:hAnsi="Arial LatArm" w:cs="Calibri"/>
              </w:rPr>
              <w:t xml:space="preserve"> </w:t>
            </w:r>
            <w:r>
              <w:rPr>
                <w:rFonts w:ascii="Calibri" w:hAnsi="Calibri" w:cs="Calibri"/>
              </w:rPr>
              <w:t>до</w:t>
            </w:r>
            <w:r>
              <w:rPr>
                <w:rFonts w:ascii="Arial LatArm" w:hAnsi="Arial LatArm" w:cs="Calibri"/>
              </w:rPr>
              <w:t xml:space="preserve"> 1000 </w:t>
            </w:r>
            <w:r>
              <w:rPr>
                <w:rFonts w:ascii="Calibri" w:hAnsi="Calibri" w:cs="Calibri"/>
              </w:rPr>
              <w:t>вольт</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двух</w:t>
            </w:r>
            <w:r>
              <w:rPr>
                <w:rFonts w:ascii="Arial LatArm" w:hAnsi="Arial LatArm" w:cs="Calibri"/>
              </w:rPr>
              <w:t xml:space="preserve"> </w:t>
            </w:r>
            <w:r>
              <w:rPr>
                <w:rFonts w:ascii="Calibri" w:hAnsi="Calibri" w:cs="Calibri"/>
              </w:rPr>
              <w:t>литых</w:t>
            </w:r>
            <w:r>
              <w:rPr>
                <w:rFonts w:ascii="Arial LatArm" w:hAnsi="Arial LatArm" w:cs="Calibri"/>
              </w:rPr>
              <w:t xml:space="preserve"> </w:t>
            </w:r>
            <w:r>
              <w:rPr>
                <w:rFonts w:ascii="Calibri" w:hAnsi="Calibri" w:cs="Calibri"/>
              </w:rPr>
              <w:t>жил</w:t>
            </w:r>
            <w:r>
              <w:rPr>
                <w:rFonts w:ascii="Arial LatArm" w:hAnsi="Arial LatArm" w:cs="Calibri"/>
              </w:rPr>
              <w:t xml:space="preserve">, </w:t>
            </w:r>
            <w:r>
              <w:rPr>
                <w:rFonts w:ascii="Calibri" w:hAnsi="Calibri" w:cs="Calibri"/>
              </w:rPr>
              <w:t>алюминиевый</w:t>
            </w:r>
            <w:r>
              <w:rPr>
                <w:rFonts w:ascii="Arial LatArm" w:hAnsi="Arial LatArm" w:cs="Calibri"/>
              </w:rPr>
              <w:t xml:space="preserve">, </w:t>
            </w:r>
            <w:r>
              <w:rPr>
                <w:rFonts w:ascii="Calibri" w:hAnsi="Calibri" w:cs="Calibri"/>
              </w:rPr>
              <w:t>сечение</w:t>
            </w:r>
            <w:r>
              <w:rPr>
                <w:rFonts w:ascii="Arial LatArm" w:hAnsi="Arial LatArm" w:cs="Calibri"/>
              </w:rPr>
              <w:t xml:space="preserve"> </w:t>
            </w:r>
            <w:r>
              <w:rPr>
                <w:rFonts w:ascii="Calibri" w:hAnsi="Calibri" w:cs="Calibri"/>
              </w:rPr>
              <w:t>каждой</w:t>
            </w:r>
            <w:r>
              <w:rPr>
                <w:rFonts w:ascii="Arial LatArm" w:hAnsi="Arial LatArm" w:cs="Calibri"/>
              </w:rPr>
              <w:t xml:space="preserve"> </w:t>
            </w:r>
            <w:r>
              <w:rPr>
                <w:rFonts w:ascii="Calibri" w:hAnsi="Calibri" w:cs="Calibri"/>
              </w:rPr>
              <w:t>жилы</w:t>
            </w:r>
            <w:r>
              <w:rPr>
                <w:rFonts w:ascii="Arial LatArm" w:hAnsi="Arial LatArm" w:cs="Calibri"/>
              </w:rPr>
              <w:t xml:space="preserve"> 2.5 </w:t>
            </w:r>
            <w:r>
              <w:rPr>
                <w:rFonts w:ascii="Calibri" w:hAnsi="Calibri" w:cs="Calibri"/>
              </w:rPr>
              <w:t>мм</w:t>
            </w:r>
            <w:r>
              <w:rPr>
                <w:rFonts w:ascii="Arial LatArm" w:hAnsi="Arial LatArm" w:cs="Calibri"/>
              </w:rPr>
              <w:t xml:space="preserve"> </w:t>
            </w:r>
            <w:r>
              <w:rPr>
                <w:rFonts w:ascii="Calibri" w:hAnsi="Calibri" w:cs="Calibri"/>
              </w:rPr>
              <w:t>квадрат</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виниловым</w:t>
            </w:r>
            <w:r>
              <w:rPr>
                <w:rFonts w:ascii="Arial LatArm" w:hAnsi="Arial LatArm" w:cs="Calibri"/>
              </w:rPr>
              <w:t xml:space="preserve"> </w:t>
            </w:r>
            <w:r>
              <w:rPr>
                <w:rFonts w:ascii="Calibri" w:hAnsi="Calibri" w:cs="Calibri"/>
              </w:rPr>
              <w:t>изоляционным</w:t>
            </w:r>
            <w:r>
              <w:rPr>
                <w:rFonts w:ascii="Arial LatArm" w:hAnsi="Arial LatArm" w:cs="Calibri"/>
              </w:rPr>
              <w:t xml:space="preserve"> </w:t>
            </w:r>
            <w:r>
              <w:rPr>
                <w:rFonts w:ascii="Calibri" w:hAnsi="Calibri" w:cs="Calibri"/>
              </w:rPr>
              <w:t>слоем</w:t>
            </w:r>
            <w:r>
              <w:rPr>
                <w:rFonts w:ascii="Arial LatArm" w:hAnsi="Arial LatArm" w:cs="Calibri"/>
              </w:rPr>
              <w:t xml:space="preserve"> </w:t>
            </w:r>
            <w:r>
              <w:rPr>
                <w:rFonts w:ascii="Calibri" w:hAnsi="Calibri" w:cs="Calibri"/>
              </w:rPr>
              <w:t>черного</w:t>
            </w:r>
            <w:r>
              <w:rPr>
                <w:rFonts w:ascii="Arial LatArm" w:hAnsi="Arial LatArm" w:cs="Calibri"/>
              </w:rPr>
              <w:t xml:space="preserve"> </w:t>
            </w:r>
            <w:r>
              <w:rPr>
                <w:rFonts w:ascii="Calibri" w:hAnsi="Calibri" w:cs="Calibri"/>
              </w:rPr>
              <w:t>цвета</w:t>
            </w:r>
            <w:r>
              <w:rPr>
                <w:rFonts w:ascii="Arial LatArm" w:hAnsi="Arial LatArm" w:cs="Calibri"/>
              </w:rPr>
              <w:t xml:space="preserve">, </w:t>
            </w:r>
            <w:r>
              <w:rPr>
                <w:rFonts w:ascii="Calibri" w:hAnsi="Calibri" w:cs="Calibri"/>
              </w:rPr>
              <w:t>каждая</w:t>
            </w:r>
            <w:r>
              <w:rPr>
                <w:rFonts w:ascii="Arial LatArm" w:hAnsi="Arial LatArm" w:cs="Calibri"/>
              </w:rPr>
              <w:t xml:space="preserve"> </w:t>
            </w:r>
            <w:r>
              <w:rPr>
                <w:rFonts w:ascii="Calibri" w:hAnsi="Calibri" w:cs="Calibri"/>
              </w:rPr>
              <w:t>жилы</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разных</w:t>
            </w:r>
            <w:r>
              <w:rPr>
                <w:rFonts w:ascii="Arial LatArm" w:hAnsi="Arial LatArm" w:cs="Calibri"/>
              </w:rPr>
              <w:t xml:space="preserve"> </w:t>
            </w:r>
            <w:r>
              <w:rPr>
                <w:rFonts w:ascii="Calibri" w:hAnsi="Calibri" w:cs="Calibri"/>
              </w:rPr>
              <w:t>цветов</w:t>
            </w: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изоляционном</w:t>
            </w:r>
            <w:r>
              <w:rPr>
                <w:rFonts w:ascii="Arial LatArm" w:hAnsi="Arial LatArm" w:cs="Calibri"/>
              </w:rPr>
              <w:t xml:space="preserve"> </w:t>
            </w:r>
            <w:r>
              <w:rPr>
                <w:rFonts w:ascii="Calibri" w:hAnsi="Calibri" w:cs="Calibri"/>
              </w:rPr>
              <w:t>слое</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каждые</w:t>
            </w:r>
            <w:r>
              <w:rPr>
                <w:rFonts w:ascii="Arial LatArm" w:hAnsi="Arial LatArm" w:cs="Calibri"/>
              </w:rPr>
              <w:t xml:space="preserve"> 1 </w:t>
            </w:r>
            <w:r>
              <w:rPr>
                <w:rFonts w:ascii="Calibri" w:hAnsi="Calibri" w:cs="Calibri"/>
              </w:rPr>
              <w:t>или</w:t>
            </w:r>
            <w:r>
              <w:rPr>
                <w:rFonts w:ascii="Arial LatArm" w:hAnsi="Arial LatArm" w:cs="Calibri"/>
              </w:rPr>
              <w:t xml:space="preserve"> 2 </w:t>
            </w:r>
            <w:r>
              <w:rPr>
                <w:rFonts w:ascii="Calibri" w:hAnsi="Calibri" w:cs="Calibri"/>
              </w:rPr>
              <w:t>метра</w:t>
            </w:r>
            <w:r>
              <w:rPr>
                <w:rFonts w:ascii="Arial LatArm" w:hAnsi="Arial LatArm" w:cs="Calibri"/>
              </w:rPr>
              <w:t xml:space="preserve">, </w:t>
            </w:r>
            <w:r>
              <w:rPr>
                <w:rFonts w:ascii="Calibri" w:hAnsi="Calibri" w:cs="Calibri"/>
              </w:rPr>
              <w:t>отличающим</w:t>
            </w:r>
            <w:r>
              <w:rPr>
                <w:rFonts w:ascii="Arial LatArm" w:hAnsi="Arial LatArm" w:cs="Calibri"/>
              </w:rPr>
              <w:t xml:space="preserve"> </w:t>
            </w:r>
            <w:r>
              <w:rPr>
                <w:rFonts w:ascii="Calibri" w:hAnsi="Calibri" w:cs="Calibri"/>
              </w:rPr>
              <w:t>цветвм</w:t>
            </w:r>
            <w:r>
              <w:rPr>
                <w:rFonts w:ascii="Arial LatArm" w:hAnsi="Arial LatArm" w:cs="Calibri"/>
              </w:rPr>
              <w:t xml:space="preserve">, </w:t>
            </w:r>
            <w:r>
              <w:rPr>
                <w:rFonts w:ascii="Calibri" w:hAnsi="Calibri" w:cs="Calibri"/>
              </w:rPr>
              <w:t>должна</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нанесена</w:t>
            </w:r>
            <w:r>
              <w:rPr>
                <w:rFonts w:ascii="Arial LatArm" w:hAnsi="Arial LatArm" w:cs="Calibri"/>
              </w:rPr>
              <w:t xml:space="preserve"> </w:t>
            </w:r>
            <w:r>
              <w:rPr>
                <w:rFonts w:ascii="Calibri" w:hAnsi="Calibri" w:cs="Calibri"/>
              </w:rPr>
              <w:t>маркировка</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очередная</w:t>
            </w:r>
            <w:r>
              <w:rPr>
                <w:rFonts w:ascii="Arial LatArm" w:hAnsi="Arial LatArm" w:cs="Calibri"/>
              </w:rPr>
              <w:t xml:space="preserve"> </w:t>
            </w:r>
            <w:r>
              <w:rPr>
                <w:rFonts w:ascii="Calibri" w:hAnsi="Calibri" w:cs="Calibri"/>
              </w:rPr>
              <w:t>еденица</w:t>
            </w:r>
            <w:r>
              <w:rPr>
                <w:rFonts w:ascii="Arial LatArm" w:hAnsi="Arial LatArm" w:cs="Calibri"/>
              </w:rPr>
              <w:t xml:space="preserve"> </w:t>
            </w:r>
            <w:r>
              <w:rPr>
                <w:rFonts w:ascii="Calibri" w:hAnsi="Calibri" w:cs="Calibri"/>
              </w:rPr>
              <w:t>длины</w:t>
            </w:r>
            <w:r>
              <w:rPr>
                <w:rFonts w:ascii="Arial LatArm" w:hAnsi="Arial LatArm" w:cs="Calibri"/>
              </w:rPr>
              <w:t xml:space="preserve"> </w:t>
            </w:r>
            <w:r>
              <w:rPr>
                <w:rFonts w:ascii="Calibri" w:hAnsi="Calibri" w:cs="Calibri"/>
              </w:rPr>
              <w:t>и</w:t>
            </w:r>
            <w:r>
              <w:rPr>
                <w:rFonts w:ascii="Arial LatArm" w:hAnsi="Arial LatArm" w:cs="Calibri"/>
              </w:rPr>
              <w:t xml:space="preserve">    </w:t>
            </w:r>
            <w:r>
              <w:rPr>
                <w:rFonts w:ascii="Calibri" w:hAnsi="Calibri" w:cs="Calibri"/>
              </w:rPr>
              <w:t>написано</w:t>
            </w:r>
            <w:r>
              <w:rPr>
                <w:rFonts w:ascii="Arial LatArm" w:hAnsi="Arial LatArm" w:cs="Calibri"/>
              </w:rPr>
              <w:t xml:space="preserve"> </w:t>
            </w:r>
            <w:r>
              <w:rPr>
                <w:rFonts w:ascii="Calibri" w:hAnsi="Calibri" w:cs="Calibri"/>
              </w:rPr>
              <w:t>название</w:t>
            </w:r>
            <w:r>
              <w:rPr>
                <w:rFonts w:ascii="Arial LatArm" w:hAnsi="Arial LatArm" w:cs="Calibri"/>
              </w:rPr>
              <w:t xml:space="preserve">  Yerqaghluys. </w:t>
            </w:r>
            <w:r>
              <w:rPr>
                <w:rFonts w:ascii="Calibri" w:hAnsi="Calibri" w:cs="Calibri"/>
              </w:rPr>
              <w:lastRenderedPageBreak/>
              <w:t>Неиспользованный</w:t>
            </w:r>
            <w:r>
              <w:rPr>
                <w:rFonts w:ascii="Arial LatArm" w:hAnsi="Arial LatArm" w:cs="Calibri"/>
              </w:rPr>
              <w:t>.</w:t>
            </w:r>
          </w:p>
        </w:tc>
        <w:tc>
          <w:tcPr>
            <w:tcW w:w="851" w:type="dxa"/>
            <w:vAlign w:val="center"/>
          </w:tcPr>
          <w:p w:rsidR="00C058A7" w:rsidRDefault="00C058A7" w:rsidP="00C058A7">
            <w:pPr>
              <w:jc w:val="center"/>
              <w:rPr>
                <w:rFonts w:ascii="Arial LatArm" w:hAnsi="Arial LatArm" w:cs="Calibri"/>
              </w:rPr>
            </w:pPr>
            <w:r>
              <w:rPr>
                <w:rFonts w:ascii="Calibri" w:hAnsi="Calibri" w:cs="Calibri"/>
              </w:rPr>
              <w:lastRenderedPageBreak/>
              <w:t>метр</w:t>
            </w:r>
          </w:p>
        </w:tc>
        <w:tc>
          <w:tcPr>
            <w:tcW w:w="1149" w:type="dxa"/>
            <w:vAlign w:val="center"/>
          </w:tcPr>
          <w:p w:rsidR="00C058A7" w:rsidRDefault="00C058A7" w:rsidP="00C058A7">
            <w:pPr>
              <w:jc w:val="center"/>
              <w:rPr>
                <w:rFonts w:ascii="Arial LatArm" w:hAnsi="Arial LatArm" w:cs="Arial"/>
              </w:rPr>
            </w:pPr>
          </w:p>
        </w:tc>
        <w:tc>
          <w:tcPr>
            <w:tcW w:w="1620" w:type="dxa"/>
            <w:vAlign w:val="center"/>
          </w:tcPr>
          <w:p w:rsidR="00C058A7" w:rsidRDefault="00C058A7" w:rsidP="00C058A7">
            <w:pPr>
              <w:jc w:val="center"/>
              <w:rPr>
                <w:rFonts w:ascii="Arial LatArm" w:hAnsi="Arial LatArm" w:cs="Arial"/>
              </w:rPr>
            </w:pPr>
          </w:p>
        </w:tc>
        <w:tc>
          <w:tcPr>
            <w:tcW w:w="1314" w:type="dxa"/>
            <w:vAlign w:val="center"/>
          </w:tcPr>
          <w:p w:rsidR="00C058A7" w:rsidRDefault="00C058A7" w:rsidP="00C058A7">
            <w:pPr>
              <w:jc w:val="center"/>
              <w:rPr>
                <w:rFonts w:ascii="Arial LatArm" w:hAnsi="Arial LatArm" w:cs="Arial"/>
              </w:rPr>
            </w:pPr>
            <w:r>
              <w:rPr>
                <w:rFonts w:ascii="Arial LatArm" w:hAnsi="Arial LatArm" w:cs="Arial"/>
              </w:rPr>
              <w:t>25000</w:t>
            </w:r>
          </w:p>
        </w:tc>
      </w:tr>
      <w:tr w:rsidR="00C058A7" w:rsidRPr="00576215" w:rsidTr="00A53506">
        <w:trPr>
          <w:trHeight w:val="1031"/>
          <w:jc w:val="center"/>
        </w:trPr>
        <w:tc>
          <w:tcPr>
            <w:tcW w:w="1467" w:type="dxa"/>
            <w:vAlign w:val="center"/>
          </w:tcPr>
          <w:p w:rsidR="00C058A7" w:rsidRDefault="00C058A7" w:rsidP="00C058A7">
            <w:pPr>
              <w:jc w:val="center"/>
              <w:rPr>
                <w:rFonts w:ascii="Arial Unicode" w:hAnsi="Arial Unicode" w:cs="Calibri"/>
                <w:sz w:val="22"/>
                <w:szCs w:val="22"/>
              </w:rPr>
            </w:pPr>
            <w:r>
              <w:rPr>
                <w:rFonts w:ascii="Arial Unicode" w:hAnsi="Arial Unicode" w:cs="Calibri"/>
                <w:sz w:val="22"/>
                <w:szCs w:val="22"/>
              </w:rPr>
              <w:lastRenderedPageBreak/>
              <w:t>2</w:t>
            </w:r>
          </w:p>
        </w:tc>
        <w:tc>
          <w:tcPr>
            <w:tcW w:w="1593" w:type="dxa"/>
            <w:gridSpan w:val="2"/>
            <w:vAlign w:val="center"/>
          </w:tcPr>
          <w:p w:rsidR="00C058A7" w:rsidRDefault="00C058A7" w:rsidP="00C058A7">
            <w:pPr>
              <w:jc w:val="center"/>
              <w:rPr>
                <w:rFonts w:ascii="Arial Unicode" w:hAnsi="Arial Unicode" w:cs="Arial"/>
              </w:rPr>
            </w:pPr>
            <w:r>
              <w:rPr>
                <w:rFonts w:ascii="Arial Unicode" w:hAnsi="Arial Unicode" w:cs="Arial"/>
              </w:rPr>
              <w:t>31331192</w:t>
            </w:r>
          </w:p>
        </w:tc>
        <w:tc>
          <w:tcPr>
            <w:tcW w:w="1704" w:type="dxa"/>
            <w:vAlign w:val="center"/>
          </w:tcPr>
          <w:p w:rsidR="00C058A7" w:rsidRDefault="00C058A7" w:rsidP="00C058A7">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2*10</w:t>
            </w:r>
          </w:p>
        </w:tc>
        <w:tc>
          <w:tcPr>
            <w:tcW w:w="1053" w:type="dxa"/>
            <w:vAlign w:val="center"/>
          </w:tcPr>
          <w:p w:rsidR="00C058A7" w:rsidRPr="00C36823" w:rsidRDefault="00C058A7" w:rsidP="00C058A7">
            <w:pPr>
              <w:widowControl w:val="0"/>
              <w:spacing w:after="120"/>
              <w:jc w:val="center"/>
              <w:rPr>
                <w:rFonts w:ascii="GHEA Grapalat" w:hAnsi="GHEA Grapalat"/>
                <w:sz w:val="22"/>
                <w:szCs w:val="20"/>
              </w:rPr>
            </w:pPr>
          </w:p>
        </w:tc>
        <w:tc>
          <w:tcPr>
            <w:tcW w:w="4678" w:type="dxa"/>
            <w:vAlign w:val="center"/>
          </w:tcPr>
          <w:p w:rsidR="00C058A7" w:rsidRDefault="00C058A7" w:rsidP="00C058A7">
            <w:pPr>
              <w:rPr>
                <w:rFonts w:ascii="Arial LatArm" w:hAnsi="Arial LatArm" w:cs="Calibri"/>
              </w:rPr>
            </w:pPr>
            <w:r>
              <w:rPr>
                <w:rFonts w:ascii="Calibri" w:hAnsi="Calibri" w:cs="Calibri"/>
              </w:rPr>
              <w:t>Для</w:t>
            </w:r>
            <w:r>
              <w:rPr>
                <w:rFonts w:ascii="Arial LatArm" w:hAnsi="Arial LatArm" w:cs="Calibri"/>
              </w:rPr>
              <w:t xml:space="preserve">  </w:t>
            </w:r>
            <w:r>
              <w:rPr>
                <w:rFonts w:ascii="Calibri" w:hAnsi="Calibri" w:cs="Calibri"/>
              </w:rPr>
              <w:t>напряжения</w:t>
            </w:r>
            <w:r>
              <w:rPr>
                <w:rFonts w:ascii="Arial LatArm" w:hAnsi="Arial LatArm" w:cs="Calibri"/>
              </w:rPr>
              <w:t xml:space="preserve"> </w:t>
            </w:r>
            <w:r>
              <w:rPr>
                <w:rFonts w:ascii="Calibri" w:hAnsi="Calibri" w:cs="Calibri"/>
              </w:rPr>
              <w:t>до</w:t>
            </w:r>
            <w:r>
              <w:rPr>
                <w:rFonts w:ascii="Arial LatArm" w:hAnsi="Arial LatArm" w:cs="Calibri"/>
              </w:rPr>
              <w:t xml:space="preserve"> 1000 </w:t>
            </w:r>
            <w:r>
              <w:rPr>
                <w:rFonts w:ascii="Calibri" w:hAnsi="Calibri" w:cs="Calibri"/>
              </w:rPr>
              <w:t>вольт</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двух</w:t>
            </w:r>
            <w:r>
              <w:rPr>
                <w:rFonts w:ascii="Arial LatArm" w:hAnsi="Arial LatArm" w:cs="Calibri"/>
              </w:rPr>
              <w:t xml:space="preserve"> </w:t>
            </w:r>
            <w:r>
              <w:rPr>
                <w:rFonts w:ascii="Calibri" w:hAnsi="Calibri" w:cs="Calibri"/>
              </w:rPr>
              <w:t>литых</w:t>
            </w:r>
            <w:r>
              <w:rPr>
                <w:rFonts w:ascii="Arial LatArm" w:hAnsi="Arial LatArm" w:cs="Calibri"/>
              </w:rPr>
              <w:t xml:space="preserve"> </w:t>
            </w:r>
            <w:r>
              <w:rPr>
                <w:rFonts w:ascii="Calibri" w:hAnsi="Calibri" w:cs="Calibri"/>
              </w:rPr>
              <w:t>жил</w:t>
            </w:r>
            <w:r>
              <w:rPr>
                <w:rFonts w:ascii="Arial LatArm" w:hAnsi="Arial LatArm" w:cs="Calibri"/>
              </w:rPr>
              <w:t xml:space="preserve">, </w:t>
            </w:r>
            <w:r>
              <w:rPr>
                <w:rFonts w:ascii="Calibri" w:hAnsi="Calibri" w:cs="Calibri"/>
              </w:rPr>
              <w:t>алюминиевый</w:t>
            </w:r>
            <w:r>
              <w:rPr>
                <w:rFonts w:ascii="Arial LatArm" w:hAnsi="Arial LatArm" w:cs="Calibri"/>
              </w:rPr>
              <w:t xml:space="preserve">, </w:t>
            </w:r>
            <w:r>
              <w:rPr>
                <w:rFonts w:ascii="Calibri" w:hAnsi="Calibri" w:cs="Calibri"/>
              </w:rPr>
              <w:t>сечение</w:t>
            </w:r>
            <w:r>
              <w:rPr>
                <w:rFonts w:ascii="Arial LatArm" w:hAnsi="Arial LatArm" w:cs="Calibri"/>
              </w:rPr>
              <w:t xml:space="preserve"> </w:t>
            </w:r>
            <w:r>
              <w:rPr>
                <w:rFonts w:ascii="Calibri" w:hAnsi="Calibri" w:cs="Calibri"/>
              </w:rPr>
              <w:t>каждой</w:t>
            </w:r>
            <w:r>
              <w:rPr>
                <w:rFonts w:ascii="Arial LatArm" w:hAnsi="Arial LatArm" w:cs="Calibri"/>
              </w:rPr>
              <w:t xml:space="preserve"> </w:t>
            </w:r>
            <w:r>
              <w:rPr>
                <w:rFonts w:ascii="Calibri" w:hAnsi="Calibri" w:cs="Calibri"/>
              </w:rPr>
              <w:t>жилы</w:t>
            </w:r>
            <w:r>
              <w:rPr>
                <w:rFonts w:ascii="Arial LatArm" w:hAnsi="Arial LatArm" w:cs="Calibri"/>
              </w:rPr>
              <w:t xml:space="preserve"> 10 </w:t>
            </w:r>
            <w:r>
              <w:rPr>
                <w:rFonts w:ascii="Calibri" w:hAnsi="Calibri" w:cs="Calibri"/>
              </w:rPr>
              <w:t>мм</w:t>
            </w:r>
            <w:r>
              <w:rPr>
                <w:rFonts w:ascii="Arial LatArm" w:hAnsi="Arial LatArm" w:cs="Calibri"/>
              </w:rPr>
              <w:t xml:space="preserve"> </w:t>
            </w:r>
            <w:r>
              <w:rPr>
                <w:rFonts w:ascii="Calibri" w:hAnsi="Calibri" w:cs="Calibri"/>
              </w:rPr>
              <w:t>квадрат</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виниловым</w:t>
            </w:r>
            <w:r>
              <w:rPr>
                <w:rFonts w:ascii="Arial LatArm" w:hAnsi="Arial LatArm" w:cs="Calibri"/>
              </w:rPr>
              <w:t xml:space="preserve"> </w:t>
            </w:r>
            <w:r>
              <w:rPr>
                <w:rFonts w:ascii="Calibri" w:hAnsi="Calibri" w:cs="Calibri"/>
              </w:rPr>
              <w:t>изоляционным</w:t>
            </w:r>
            <w:r>
              <w:rPr>
                <w:rFonts w:ascii="Arial LatArm" w:hAnsi="Arial LatArm" w:cs="Calibri"/>
              </w:rPr>
              <w:t xml:space="preserve"> </w:t>
            </w:r>
            <w:r>
              <w:rPr>
                <w:rFonts w:ascii="Calibri" w:hAnsi="Calibri" w:cs="Calibri"/>
              </w:rPr>
              <w:t>слоем</w:t>
            </w:r>
            <w:r>
              <w:rPr>
                <w:rFonts w:ascii="Arial LatArm" w:hAnsi="Arial LatArm" w:cs="Calibri"/>
              </w:rPr>
              <w:t xml:space="preserve"> </w:t>
            </w:r>
            <w:r>
              <w:rPr>
                <w:rFonts w:ascii="Calibri" w:hAnsi="Calibri" w:cs="Calibri"/>
              </w:rPr>
              <w:t>черного</w:t>
            </w:r>
            <w:r>
              <w:rPr>
                <w:rFonts w:ascii="Arial LatArm" w:hAnsi="Arial LatArm" w:cs="Calibri"/>
              </w:rPr>
              <w:t xml:space="preserve"> </w:t>
            </w:r>
            <w:r>
              <w:rPr>
                <w:rFonts w:ascii="Calibri" w:hAnsi="Calibri" w:cs="Calibri"/>
              </w:rPr>
              <w:t>цвета</w:t>
            </w:r>
            <w:r>
              <w:rPr>
                <w:rFonts w:ascii="Arial LatArm" w:hAnsi="Arial LatArm" w:cs="Calibri"/>
              </w:rPr>
              <w:t xml:space="preserve">, </w:t>
            </w:r>
            <w:r>
              <w:rPr>
                <w:rFonts w:ascii="Calibri" w:hAnsi="Calibri" w:cs="Calibri"/>
              </w:rPr>
              <w:t>каждая</w:t>
            </w:r>
            <w:r>
              <w:rPr>
                <w:rFonts w:ascii="Arial LatArm" w:hAnsi="Arial LatArm" w:cs="Calibri"/>
              </w:rPr>
              <w:t xml:space="preserve"> </w:t>
            </w:r>
            <w:r>
              <w:rPr>
                <w:rFonts w:ascii="Calibri" w:hAnsi="Calibri" w:cs="Calibri"/>
              </w:rPr>
              <w:t>жилы</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разных</w:t>
            </w:r>
            <w:r>
              <w:rPr>
                <w:rFonts w:ascii="Arial LatArm" w:hAnsi="Arial LatArm" w:cs="Calibri"/>
              </w:rPr>
              <w:t xml:space="preserve"> </w:t>
            </w:r>
            <w:r>
              <w:rPr>
                <w:rFonts w:ascii="Calibri" w:hAnsi="Calibri" w:cs="Calibri"/>
              </w:rPr>
              <w:t>цветов</w:t>
            </w: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изоляционном</w:t>
            </w:r>
            <w:r>
              <w:rPr>
                <w:rFonts w:ascii="Arial LatArm" w:hAnsi="Arial LatArm" w:cs="Calibri"/>
              </w:rPr>
              <w:t xml:space="preserve"> </w:t>
            </w:r>
            <w:r>
              <w:rPr>
                <w:rFonts w:ascii="Calibri" w:hAnsi="Calibri" w:cs="Calibri"/>
              </w:rPr>
              <w:t>слое</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каждые</w:t>
            </w:r>
            <w:r>
              <w:rPr>
                <w:rFonts w:ascii="Arial LatArm" w:hAnsi="Arial LatArm" w:cs="Calibri"/>
              </w:rPr>
              <w:t xml:space="preserve"> 1 </w:t>
            </w:r>
            <w:r>
              <w:rPr>
                <w:rFonts w:ascii="Calibri" w:hAnsi="Calibri" w:cs="Calibri"/>
              </w:rPr>
              <w:t>или</w:t>
            </w:r>
            <w:r>
              <w:rPr>
                <w:rFonts w:ascii="Arial LatArm" w:hAnsi="Arial LatArm" w:cs="Calibri"/>
              </w:rPr>
              <w:t xml:space="preserve"> 2 </w:t>
            </w:r>
            <w:r>
              <w:rPr>
                <w:rFonts w:ascii="Calibri" w:hAnsi="Calibri" w:cs="Calibri"/>
              </w:rPr>
              <w:t>метра</w:t>
            </w:r>
            <w:r>
              <w:rPr>
                <w:rFonts w:ascii="Arial LatArm" w:hAnsi="Arial LatArm" w:cs="Calibri"/>
              </w:rPr>
              <w:t xml:space="preserve">, </w:t>
            </w:r>
            <w:r>
              <w:rPr>
                <w:rFonts w:ascii="Calibri" w:hAnsi="Calibri" w:cs="Calibri"/>
              </w:rPr>
              <w:t>отличающим</w:t>
            </w:r>
            <w:r>
              <w:rPr>
                <w:rFonts w:ascii="Arial LatArm" w:hAnsi="Arial LatArm" w:cs="Calibri"/>
              </w:rPr>
              <w:t xml:space="preserve"> </w:t>
            </w:r>
            <w:r>
              <w:rPr>
                <w:rFonts w:ascii="Calibri" w:hAnsi="Calibri" w:cs="Calibri"/>
              </w:rPr>
              <w:t>цветвм</w:t>
            </w:r>
            <w:r>
              <w:rPr>
                <w:rFonts w:ascii="Arial LatArm" w:hAnsi="Arial LatArm" w:cs="Calibri"/>
              </w:rPr>
              <w:t xml:space="preserve">, </w:t>
            </w:r>
            <w:r>
              <w:rPr>
                <w:rFonts w:ascii="Calibri" w:hAnsi="Calibri" w:cs="Calibri"/>
              </w:rPr>
              <w:t>должна</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нанесена</w:t>
            </w:r>
            <w:r>
              <w:rPr>
                <w:rFonts w:ascii="Arial LatArm" w:hAnsi="Arial LatArm" w:cs="Calibri"/>
              </w:rPr>
              <w:t xml:space="preserve"> </w:t>
            </w:r>
            <w:r>
              <w:rPr>
                <w:rFonts w:ascii="Calibri" w:hAnsi="Calibri" w:cs="Calibri"/>
              </w:rPr>
              <w:t>маркировка</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очередная</w:t>
            </w:r>
            <w:r>
              <w:rPr>
                <w:rFonts w:ascii="Arial LatArm" w:hAnsi="Arial LatArm" w:cs="Calibri"/>
              </w:rPr>
              <w:t xml:space="preserve"> </w:t>
            </w:r>
            <w:r>
              <w:rPr>
                <w:rFonts w:ascii="Calibri" w:hAnsi="Calibri" w:cs="Calibri"/>
              </w:rPr>
              <w:t>еденица</w:t>
            </w:r>
            <w:r>
              <w:rPr>
                <w:rFonts w:ascii="Arial LatArm" w:hAnsi="Arial LatArm" w:cs="Calibri"/>
              </w:rPr>
              <w:t xml:space="preserve"> </w:t>
            </w:r>
            <w:r>
              <w:rPr>
                <w:rFonts w:ascii="Calibri" w:hAnsi="Calibri" w:cs="Calibri"/>
              </w:rPr>
              <w:t>длины</w:t>
            </w:r>
            <w:r>
              <w:rPr>
                <w:rFonts w:ascii="Arial LatArm" w:hAnsi="Arial LatArm" w:cs="Calibri"/>
              </w:rPr>
              <w:t xml:space="preserve"> </w:t>
            </w:r>
            <w:r>
              <w:rPr>
                <w:rFonts w:ascii="Calibri" w:hAnsi="Calibri" w:cs="Calibri"/>
              </w:rPr>
              <w:t>и</w:t>
            </w:r>
            <w:r>
              <w:rPr>
                <w:rFonts w:ascii="Arial LatArm" w:hAnsi="Arial LatArm" w:cs="Calibri"/>
              </w:rPr>
              <w:t xml:space="preserve">    </w:t>
            </w:r>
            <w:r>
              <w:rPr>
                <w:rFonts w:ascii="Calibri" w:hAnsi="Calibri" w:cs="Calibri"/>
              </w:rPr>
              <w:t>написано</w:t>
            </w:r>
            <w:r>
              <w:rPr>
                <w:rFonts w:ascii="Arial LatArm" w:hAnsi="Arial LatArm" w:cs="Calibri"/>
              </w:rPr>
              <w:t xml:space="preserve"> </w:t>
            </w:r>
            <w:r>
              <w:rPr>
                <w:rFonts w:ascii="Calibri" w:hAnsi="Calibri" w:cs="Calibri"/>
              </w:rPr>
              <w:t>название</w:t>
            </w:r>
            <w:r>
              <w:rPr>
                <w:rFonts w:ascii="Arial LatArm" w:hAnsi="Arial LatArm" w:cs="Calibri"/>
              </w:rPr>
              <w:t xml:space="preserve">  Yerqaghluys. </w:t>
            </w:r>
            <w:r>
              <w:rPr>
                <w:rFonts w:ascii="Calibri" w:hAnsi="Calibri" w:cs="Calibri"/>
              </w:rPr>
              <w:t>Неиспользованный</w:t>
            </w:r>
            <w:r>
              <w:rPr>
                <w:rFonts w:ascii="Arial LatArm" w:hAnsi="Arial LatArm" w:cs="Calibri"/>
              </w:rPr>
              <w:t>.</w:t>
            </w:r>
          </w:p>
        </w:tc>
        <w:tc>
          <w:tcPr>
            <w:tcW w:w="851" w:type="dxa"/>
            <w:vAlign w:val="center"/>
          </w:tcPr>
          <w:p w:rsidR="00C058A7" w:rsidRDefault="00C058A7" w:rsidP="00C058A7">
            <w:pPr>
              <w:jc w:val="center"/>
              <w:rPr>
                <w:rFonts w:ascii="Arial LatArm" w:hAnsi="Arial LatArm" w:cs="Calibri"/>
              </w:rPr>
            </w:pPr>
            <w:r>
              <w:rPr>
                <w:rFonts w:ascii="Calibri" w:hAnsi="Calibri" w:cs="Calibri"/>
              </w:rPr>
              <w:t>метр</w:t>
            </w:r>
          </w:p>
        </w:tc>
        <w:tc>
          <w:tcPr>
            <w:tcW w:w="1149" w:type="dxa"/>
            <w:vAlign w:val="center"/>
          </w:tcPr>
          <w:p w:rsidR="00C058A7" w:rsidRDefault="00C058A7" w:rsidP="00C058A7">
            <w:pPr>
              <w:jc w:val="center"/>
              <w:rPr>
                <w:rFonts w:ascii="Arial LatArm" w:hAnsi="Arial LatArm" w:cs="Arial"/>
              </w:rPr>
            </w:pPr>
          </w:p>
        </w:tc>
        <w:tc>
          <w:tcPr>
            <w:tcW w:w="1620" w:type="dxa"/>
            <w:vAlign w:val="center"/>
          </w:tcPr>
          <w:p w:rsidR="00C058A7" w:rsidRDefault="00C058A7" w:rsidP="00C058A7">
            <w:pPr>
              <w:jc w:val="center"/>
              <w:rPr>
                <w:rFonts w:ascii="Arial LatArm" w:hAnsi="Arial LatArm" w:cs="Arial"/>
              </w:rPr>
            </w:pPr>
          </w:p>
        </w:tc>
        <w:tc>
          <w:tcPr>
            <w:tcW w:w="1314" w:type="dxa"/>
            <w:vAlign w:val="center"/>
          </w:tcPr>
          <w:p w:rsidR="00C058A7" w:rsidRDefault="00C058A7" w:rsidP="00C058A7">
            <w:pPr>
              <w:jc w:val="center"/>
              <w:rPr>
                <w:rFonts w:ascii="Arial LatArm" w:hAnsi="Arial LatArm" w:cs="Arial"/>
              </w:rPr>
            </w:pPr>
            <w:r>
              <w:rPr>
                <w:rFonts w:ascii="Arial LatArm" w:hAnsi="Arial LatArm" w:cs="Arial"/>
              </w:rPr>
              <w:t>10000</w:t>
            </w:r>
          </w:p>
        </w:tc>
      </w:tr>
      <w:tr w:rsidR="00C058A7" w:rsidRPr="00576215" w:rsidTr="00A53506">
        <w:trPr>
          <w:trHeight w:val="1031"/>
          <w:jc w:val="center"/>
        </w:trPr>
        <w:tc>
          <w:tcPr>
            <w:tcW w:w="1467" w:type="dxa"/>
            <w:vAlign w:val="center"/>
          </w:tcPr>
          <w:p w:rsidR="00C058A7" w:rsidRDefault="00C058A7" w:rsidP="00C058A7">
            <w:pPr>
              <w:jc w:val="center"/>
              <w:rPr>
                <w:rFonts w:ascii="Arial LatArm" w:hAnsi="Arial LatArm" w:cs="Calibri"/>
              </w:rPr>
            </w:pPr>
            <w:r>
              <w:rPr>
                <w:rFonts w:ascii="Arial LatArm" w:hAnsi="Arial LatArm" w:cs="Calibri"/>
              </w:rPr>
              <w:t>3</w:t>
            </w:r>
          </w:p>
        </w:tc>
        <w:tc>
          <w:tcPr>
            <w:tcW w:w="1593" w:type="dxa"/>
            <w:gridSpan w:val="2"/>
            <w:vAlign w:val="center"/>
          </w:tcPr>
          <w:p w:rsidR="00C058A7" w:rsidRDefault="00C058A7" w:rsidP="00C058A7">
            <w:pPr>
              <w:jc w:val="center"/>
              <w:rPr>
                <w:rFonts w:ascii="Arial Unicode" w:hAnsi="Arial Unicode" w:cs="Arial"/>
              </w:rPr>
            </w:pPr>
            <w:r>
              <w:rPr>
                <w:rFonts w:ascii="Arial Unicode" w:hAnsi="Arial Unicode" w:cs="Arial"/>
              </w:rPr>
              <w:t>31331120</w:t>
            </w:r>
          </w:p>
        </w:tc>
        <w:tc>
          <w:tcPr>
            <w:tcW w:w="1704" w:type="dxa"/>
            <w:vAlign w:val="center"/>
          </w:tcPr>
          <w:p w:rsidR="00C058A7" w:rsidRDefault="00C058A7" w:rsidP="00C058A7">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4*10</w:t>
            </w:r>
          </w:p>
        </w:tc>
        <w:tc>
          <w:tcPr>
            <w:tcW w:w="1053" w:type="dxa"/>
            <w:vAlign w:val="center"/>
          </w:tcPr>
          <w:p w:rsidR="00C058A7" w:rsidRPr="00C36823" w:rsidRDefault="00C058A7" w:rsidP="00C058A7">
            <w:pPr>
              <w:widowControl w:val="0"/>
              <w:spacing w:after="120"/>
              <w:jc w:val="center"/>
              <w:rPr>
                <w:rFonts w:ascii="GHEA Grapalat" w:hAnsi="GHEA Grapalat"/>
                <w:sz w:val="22"/>
                <w:szCs w:val="20"/>
              </w:rPr>
            </w:pPr>
          </w:p>
        </w:tc>
        <w:tc>
          <w:tcPr>
            <w:tcW w:w="4678" w:type="dxa"/>
            <w:vAlign w:val="center"/>
          </w:tcPr>
          <w:p w:rsidR="00C058A7" w:rsidRDefault="00C058A7" w:rsidP="00C058A7">
            <w:pPr>
              <w:rPr>
                <w:rFonts w:ascii="Arial LatArm" w:hAnsi="Arial LatArm" w:cs="Calibri"/>
              </w:rPr>
            </w:pPr>
            <w:r>
              <w:rPr>
                <w:rFonts w:ascii="Calibri" w:hAnsi="Calibri" w:cs="Calibri"/>
              </w:rPr>
              <w:t>Для</w:t>
            </w:r>
            <w:r>
              <w:rPr>
                <w:rFonts w:ascii="Arial LatArm" w:hAnsi="Arial LatArm" w:cs="Calibri"/>
              </w:rPr>
              <w:t xml:space="preserve">  </w:t>
            </w:r>
            <w:r>
              <w:rPr>
                <w:rFonts w:ascii="Calibri" w:hAnsi="Calibri" w:cs="Calibri"/>
              </w:rPr>
              <w:t>напряжения</w:t>
            </w:r>
            <w:r>
              <w:rPr>
                <w:rFonts w:ascii="Arial LatArm" w:hAnsi="Arial LatArm" w:cs="Calibri"/>
              </w:rPr>
              <w:t xml:space="preserve"> </w:t>
            </w:r>
            <w:r>
              <w:rPr>
                <w:rFonts w:ascii="Calibri" w:hAnsi="Calibri" w:cs="Calibri"/>
              </w:rPr>
              <w:t>до</w:t>
            </w:r>
            <w:r>
              <w:rPr>
                <w:rFonts w:ascii="Arial LatArm" w:hAnsi="Arial LatArm" w:cs="Calibri"/>
              </w:rPr>
              <w:t xml:space="preserve"> 1000 </w:t>
            </w:r>
            <w:r>
              <w:rPr>
                <w:rFonts w:ascii="Calibri" w:hAnsi="Calibri" w:cs="Calibri"/>
              </w:rPr>
              <w:t>вольт</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четырех</w:t>
            </w:r>
            <w:r>
              <w:rPr>
                <w:rFonts w:ascii="Arial LatArm" w:hAnsi="Arial LatArm" w:cs="Calibri"/>
              </w:rPr>
              <w:t xml:space="preserve"> </w:t>
            </w:r>
            <w:r>
              <w:rPr>
                <w:rFonts w:ascii="Calibri" w:hAnsi="Calibri" w:cs="Calibri"/>
              </w:rPr>
              <w:t>литих</w:t>
            </w:r>
            <w:r>
              <w:rPr>
                <w:rFonts w:ascii="Arial LatArm" w:hAnsi="Arial LatArm" w:cs="Calibri"/>
              </w:rPr>
              <w:t xml:space="preserve"> </w:t>
            </w:r>
            <w:r>
              <w:rPr>
                <w:rFonts w:ascii="Calibri" w:hAnsi="Calibri" w:cs="Calibri"/>
              </w:rPr>
              <w:t>жил</w:t>
            </w:r>
            <w:r>
              <w:rPr>
                <w:rFonts w:ascii="Arial LatArm" w:hAnsi="Arial LatArm" w:cs="Calibri"/>
              </w:rPr>
              <w:t xml:space="preserve">, </w:t>
            </w:r>
            <w:r>
              <w:rPr>
                <w:rFonts w:ascii="Calibri" w:hAnsi="Calibri" w:cs="Calibri"/>
              </w:rPr>
              <w:t>алюминиевый</w:t>
            </w:r>
            <w:r>
              <w:rPr>
                <w:rFonts w:ascii="Arial LatArm" w:hAnsi="Arial LatArm" w:cs="Calibri"/>
              </w:rPr>
              <w:t xml:space="preserve">, </w:t>
            </w:r>
            <w:r>
              <w:rPr>
                <w:rFonts w:ascii="Calibri" w:hAnsi="Calibri" w:cs="Calibri"/>
              </w:rPr>
              <w:t>сечение</w:t>
            </w:r>
            <w:r>
              <w:rPr>
                <w:rFonts w:ascii="Arial LatArm" w:hAnsi="Arial LatArm" w:cs="Calibri"/>
              </w:rPr>
              <w:t xml:space="preserve"> </w:t>
            </w:r>
            <w:r>
              <w:rPr>
                <w:rFonts w:ascii="Calibri" w:hAnsi="Calibri" w:cs="Calibri"/>
              </w:rPr>
              <w:t>каждой</w:t>
            </w:r>
            <w:r>
              <w:rPr>
                <w:rFonts w:ascii="Arial LatArm" w:hAnsi="Arial LatArm" w:cs="Calibri"/>
              </w:rPr>
              <w:t xml:space="preserve"> </w:t>
            </w:r>
            <w:r>
              <w:rPr>
                <w:rFonts w:ascii="Calibri" w:hAnsi="Calibri" w:cs="Calibri"/>
              </w:rPr>
              <w:t>жилы</w:t>
            </w:r>
            <w:r>
              <w:rPr>
                <w:rFonts w:ascii="Arial LatArm" w:hAnsi="Arial LatArm" w:cs="Calibri"/>
              </w:rPr>
              <w:t xml:space="preserve"> 10 </w:t>
            </w:r>
            <w:r>
              <w:rPr>
                <w:rFonts w:ascii="Calibri" w:hAnsi="Calibri" w:cs="Calibri"/>
              </w:rPr>
              <w:t>мм</w:t>
            </w:r>
            <w:r>
              <w:rPr>
                <w:rFonts w:ascii="Arial LatArm" w:hAnsi="Arial LatArm" w:cs="Calibri"/>
              </w:rPr>
              <w:t xml:space="preserve"> </w:t>
            </w:r>
            <w:r>
              <w:rPr>
                <w:rFonts w:ascii="Calibri" w:hAnsi="Calibri" w:cs="Calibri"/>
              </w:rPr>
              <w:t>квадрат</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виниловым</w:t>
            </w:r>
            <w:r>
              <w:rPr>
                <w:rFonts w:ascii="Arial LatArm" w:hAnsi="Arial LatArm" w:cs="Calibri"/>
              </w:rPr>
              <w:t xml:space="preserve"> </w:t>
            </w:r>
            <w:r>
              <w:rPr>
                <w:rFonts w:ascii="Calibri" w:hAnsi="Calibri" w:cs="Calibri"/>
              </w:rPr>
              <w:t>изоляционным</w:t>
            </w:r>
            <w:r>
              <w:rPr>
                <w:rFonts w:ascii="Arial LatArm" w:hAnsi="Arial LatArm" w:cs="Calibri"/>
              </w:rPr>
              <w:t xml:space="preserve"> </w:t>
            </w:r>
            <w:r>
              <w:rPr>
                <w:rFonts w:ascii="Calibri" w:hAnsi="Calibri" w:cs="Calibri"/>
              </w:rPr>
              <w:t>слоем</w:t>
            </w:r>
            <w:r>
              <w:rPr>
                <w:rFonts w:ascii="Arial LatArm" w:hAnsi="Arial LatArm" w:cs="Calibri"/>
              </w:rPr>
              <w:t xml:space="preserve"> </w:t>
            </w:r>
            <w:r>
              <w:rPr>
                <w:rFonts w:ascii="Calibri" w:hAnsi="Calibri" w:cs="Calibri"/>
              </w:rPr>
              <w:t>черного</w:t>
            </w:r>
            <w:r>
              <w:rPr>
                <w:rFonts w:ascii="Arial LatArm" w:hAnsi="Arial LatArm" w:cs="Calibri"/>
              </w:rPr>
              <w:t xml:space="preserve"> </w:t>
            </w:r>
            <w:r>
              <w:rPr>
                <w:rFonts w:ascii="Calibri" w:hAnsi="Calibri" w:cs="Calibri"/>
              </w:rPr>
              <w:t>цвета</w:t>
            </w:r>
            <w:r>
              <w:rPr>
                <w:rFonts w:ascii="Arial LatArm" w:hAnsi="Arial LatArm" w:cs="Calibri"/>
              </w:rPr>
              <w:t xml:space="preserve">,, </w:t>
            </w:r>
            <w:r>
              <w:rPr>
                <w:rFonts w:ascii="Calibri" w:hAnsi="Calibri" w:cs="Calibri"/>
              </w:rPr>
              <w:t>каждая</w:t>
            </w:r>
            <w:r>
              <w:rPr>
                <w:rFonts w:ascii="Arial LatArm" w:hAnsi="Arial LatArm" w:cs="Calibri"/>
              </w:rPr>
              <w:t xml:space="preserve"> </w:t>
            </w:r>
            <w:r>
              <w:rPr>
                <w:rFonts w:ascii="Calibri" w:hAnsi="Calibri" w:cs="Calibri"/>
              </w:rPr>
              <w:t>жила</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разных</w:t>
            </w:r>
            <w:r>
              <w:rPr>
                <w:rFonts w:ascii="Arial LatArm" w:hAnsi="Arial LatArm" w:cs="Calibri"/>
              </w:rPr>
              <w:t xml:space="preserve"> </w:t>
            </w:r>
            <w:r>
              <w:rPr>
                <w:rFonts w:ascii="Calibri" w:hAnsi="Calibri" w:cs="Calibri"/>
              </w:rPr>
              <w:t>цветов</w:t>
            </w: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изоляционном</w:t>
            </w:r>
            <w:r>
              <w:rPr>
                <w:rFonts w:ascii="Arial LatArm" w:hAnsi="Arial LatArm" w:cs="Calibri"/>
              </w:rPr>
              <w:t xml:space="preserve"> </w:t>
            </w:r>
            <w:r>
              <w:rPr>
                <w:rFonts w:ascii="Calibri" w:hAnsi="Calibri" w:cs="Calibri"/>
              </w:rPr>
              <w:t>слое</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каждые</w:t>
            </w:r>
            <w:r>
              <w:rPr>
                <w:rFonts w:ascii="Arial LatArm" w:hAnsi="Arial LatArm" w:cs="Calibri"/>
              </w:rPr>
              <w:t xml:space="preserve"> 1 </w:t>
            </w:r>
            <w:r>
              <w:rPr>
                <w:rFonts w:ascii="Calibri" w:hAnsi="Calibri" w:cs="Calibri"/>
              </w:rPr>
              <w:t>или</w:t>
            </w:r>
            <w:r>
              <w:rPr>
                <w:rFonts w:ascii="Arial LatArm" w:hAnsi="Arial LatArm" w:cs="Calibri"/>
              </w:rPr>
              <w:t xml:space="preserve"> 2 </w:t>
            </w:r>
            <w:r>
              <w:rPr>
                <w:rFonts w:ascii="Calibri" w:hAnsi="Calibri" w:cs="Calibri"/>
              </w:rPr>
              <w:t>метра</w:t>
            </w:r>
            <w:r>
              <w:rPr>
                <w:rFonts w:ascii="Arial LatArm" w:hAnsi="Arial LatArm" w:cs="Calibri"/>
              </w:rPr>
              <w:t xml:space="preserve">, </w:t>
            </w:r>
            <w:r>
              <w:rPr>
                <w:rFonts w:ascii="Calibri" w:hAnsi="Calibri" w:cs="Calibri"/>
              </w:rPr>
              <w:t>отличающим</w:t>
            </w:r>
            <w:r>
              <w:rPr>
                <w:rFonts w:ascii="Arial LatArm" w:hAnsi="Arial LatArm" w:cs="Calibri"/>
              </w:rPr>
              <w:t xml:space="preserve"> </w:t>
            </w:r>
            <w:r>
              <w:rPr>
                <w:rFonts w:ascii="Calibri" w:hAnsi="Calibri" w:cs="Calibri"/>
              </w:rPr>
              <w:t>цветвм</w:t>
            </w:r>
            <w:r>
              <w:rPr>
                <w:rFonts w:ascii="Arial LatArm" w:hAnsi="Arial LatArm" w:cs="Calibri"/>
              </w:rPr>
              <w:t xml:space="preserve">, </w:t>
            </w:r>
            <w:r>
              <w:rPr>
                <w:rFonts w:ascii="Calibri" w:hAnsi="Calibri" w:cs="Calibri"/>
              </w:rPr>
              <w:t>должна</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нанесена</w:t>
            </w:r>
            <w:r>
              <w:rPr>
                <w:rFonts w:ascii="Arial LatArm" w:hAnsi="Arial LatArm" w:cs="Calibri"/>
              </w:rPr>
              <w:t xml:space="preserve"> </w:t>
            </w:r>
            <w:r>
              <w:rPr>
                <w:rFonts w:ascii="Calibri" w:hAnsi="Calibri" w:cs="Calibri"/>
              </w:rPr>
              <w:t>маркировка</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очередная</w:t>
            </w:r>
            <w:r>
              <w:rPr>
                <w:rFonts w:ascii="Arial LatArm" w:hAnsi="Arial LatArm" w:cs="Calibri"/>
              </w:rPr>
              <w:t xml:space="preserve"> </w:t>
            </w:r>
            <w:r>
              <w:rPr>
                <w:rFonts w:ascii="Calibri" w:hAnsi="Calibri" w:cs="Calibri"/>
              </w:rPr>
              <w:t>еденица</w:t>
            </w:r>
            <w:r>
              <w:rPr>
                <w:rFonts w:ascii="Arial LatArm" w:hAnsi="Arial LatArm" w:cs="Calibri"/>
              </w:rPr>
              <w:t xml:space="preserve"> </w:t>
            </w:r>
            <w:r>
              <w:rPr>
                <w:rFonts w:ascii="Calibri" w:hAnsi="Calibri" w:cs="Calibri"/>
              </w:rPr>
              <w:t>длины</w:t>
            </w:r>
            <w:r>
              <w:rPr>
                <w:rFonts w:ascii="Arial LatArm" w:hAnsi="Arial LatArm" w:cs="Calibri"/>
              </w:rPr>
              <w:t xml:space="preserve"> </w:t>
            </w:r>
            <w:r>
              <w:rPr>
                <w:rFonts w:ascii="Calibri" w:hAnsi="Calibri" w:cs="Calibri"/>
              </w:rPr>
              <w:t>и</w:t>
            </w:r>
            <w:r>
              <w:rPr>
                <w:rFonts w:ascii="Arial LatArm" w:hAnsi="Arial LatArm" w:cs="Calibri"/>
              </w:rPr>
              <w:t xml:space="preserve">    </w:t>
            </w:r>
            <w:r>
              <w:rPr>
                <w:rFonts w:ascii="Calibri" w:hAnsi="Calibri" w:cs="Calibri"/>
              </w:rPr>
              <w:t>написано</w:t>
            </w:r>
            <w:r>
              <w:rPr>
                <w:rFonts w:ascii="Arial LatArm" w:hAnsi="Arial LatArm" w:cs="Calibri"/>
              </w:rPr>
              <w:t xml:space="preserve"> </w:t>
            </w:r>
            <w:r>
              <w:rPr>
                <w:rFonts w:ascii="Calibri" w:hAnsi="Calibri" w:cs="Calibri"/>
              </w:rPr>
              <w:t>название</w:t>
            </w:r>
            <w:r>
              <w:rPr>
                <w:rFonts w:ascii="Arial LatArm" w:hAnsi="Arial LatArm" w:cs="Calibri"/>
              </w:rPr>
              <w:t xml:space="preserve">  Yerqaghluys. </w:t>
            </w:r>
            <w:r>
              <w:rPr>
                <w:rFonts w:ascii="Calibri" w:hAnsi="Calibri" w:cs="Calibri"/>
              </w:rPr>
              <w:t>Неиспользованный</w:t>
            </w:r>
            <w:r>
              <w:rPr>
                <w:rFonts w:ascii="Arial LatArm" w:hAnsi="Arial LatArm" w:cs="Calibri"/>
              </w:rPr>
              <w:t>.</w:t>
            </w:r>
          </w:p>
        </w:tc>
        <w:tc>
          <w:tcPr>
            <w:tcW w:w="851" w:type="dxa"/>
            <w:vAlign w:val="center"/>
          </w:tcPr>
          <w:p w:rsidR="00C058A7" w:rsidRDefault="00C058A7" w:rsidP="00C058A7">
            <w:pPr>
              <w:jc w:val="center"/>
              <w:rPr>
                <w:rFonts w:ascii="Arial LatArm" w:hAnsi="Arial LatArm" w:cs="Calibri"/>
              </w:rPr>
            </w:pPr>
            <w:r>
              <w:rPr>
                <w:rFonts w:ascii="Calibri" w:hAnsi="Calibri" w:cs="Calibri"/>
              </w:rPr>
              <w:t>метр</w:t>
            </w:r>
          </w:p>
        </w:tc>
        <w:tc>
          <w:tcPr>
            <w:tcW w:w="1149" w:type="dxa"/>
            <w:vAlign w:val="center"/>
          </w:tcPr>
          <w:p w:rsidR="00C058A7" w:rsidRDefault="00C058A7" w:rsidP="00C058A7">
            <w:pPr>
              <w:jc w:val="center"/>
              <w:rPr>
                <w:rFonts w:ascii="Arial LatArm" w:hAnsi="Arial LatArm" w:cs="Arial"/>
              </w:rPr>
            </w:pPr>
          </w:p>
        </w:tc>
        <w:tc>
          <w:tcPr>
            <w:tcW w:w="1620" w:type="dxa"/>
            <w:vAlign w:val="center"/>
          </w:tcPr>
          <w:p w:rsidR="00C058A7" w:rsidRDefault="00C058A7" w:rsidP="00C058A7">
            <w:pPr>
              <w:jc w:val="center"/>
              <w:rPr>
                <w:rFonts w:ascii="Arial LatArm" w:hAnsi="Arial LatArm" w:cs="Arial"/>
              </w:rPr>
            </w:pPr>
          </w:p>
        </w:tc>
        <w:tc>
          <w:tcPr>
            <w:tcW w:w="1314" w:type="dxa"/>
            <w:vAlign w:val="center"/>
          </w:tcPr>
          <w:p w:rsidR="00C058A7" w:rsidRDefault="00C058A7" w:rsidP="00C058A7">
            <w:pPr>
              <w:jc w:val="center"/>
              <w:rPr>
                <w:rFonts w:ascii="Arial LatArm" w:hAnsi="Arial LatArm" w:cs="Arial"/>
              </w:rPr>
            </w:pPr>
            <w:r>
              <w:rPr>
                <w:rFonts w:ascii="Arial LatArm" w:hAnsi="Arial LatArm" w:cs="Arial"/>
              </w:rPr>
              <w:t>30000</w:t>
            </w:r>
          </w:p>
        </w:tc>
      </w:tr>
      <w:tr w:rsidR="00C058A7" w:rsidRPr="00576215" w:rsidTr="00A53506">
        <w:trPr>
          <w:trHeight w:val="1031"/>
          <w:jc w:val="center"/>
        </w:trPr>
        <w:tc>
          <w:tcPr>
            <w:tcW w:w="1467" w:type="dxa"/>
            <w:vAlign w:val="center"/>
          </w:tcPr>
          <w:p w:rsidR="00C058A7" w:rsidRDefault="00C058A7" w:rsidP="00C058A7">
            <w:pPr>
              <w:jc w:val="center"/>
              <w:rPr>
                <w:rFonts w:ascii="Arial LatArm" w:hAnsi="Arial LatArm" w:cs="Calibri"/>
              </w:rPr>
            </w:pPr>
            <w:r>
              <w:rPr>
                <w:rFonts w:ascii="Arial LatArm" w:hAnsi="Arial LatArm" w:cs="Calibri"/>
              </w:rPr>
              <w:t>4</w:t>
            </w:r>
          </w:p>
        </w:tc>
        <w:tc>
          <w:tcPr>
            <w:tcW w:w="1593" w:type="dxa"/>
            <w:gridSpan w:val="2"/>
            <w:vAlign w:val="center"/>
          </w:tcPr>
          <w:p w:rsidR="00C058A7" w:rsidRDefault="00C058A7" w:rsidP="00C058A7">
            <w:pPr>
              <w:jc w:val="center"/>
              <w:rPr>
                <w:rFonts w:ascii="Arial Unicode" w:hAnsi="Arial Unicode" w:cs="Arial"/>
              </w:rPr>
            </w:pPr>
            <w:r>
              <w:rPr>
                <w:rFonts w:ascii="Arial Unicode" w:hAnsi="Arial Unicode" w:cs="Arial"/>
              </w:rPr>
              <w:t>31331192</w:t>
            </w:r>
          </w:p>
        </w:tc>
        <w:tc>
          <w:tcPr>
            <w:tcW w:w="1704" w:type="dxa"/>
            <w:vAlign w:val="center"/>
          </w:tcPr>
          <w:p w:rsidR="00C058A7" w:rsidRDefault="00C058A7" w:rsidP="00C058A7">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4*16</w:t>
            </w:r>
          </w:p>
        </w:tc>
        <w:tc>
          <w:tcPr>
            <w:tcW w:w="1053" w:type="dxa"/>
            <w:vAlign w:val="center"/>
          </w:tcPr>
          <w:p w:rsidR="00C058A7" w:rsidRPr="00C36823" w:rsidRDefault="00C058A7" w:rsidP="00C058A7">
            <w:pPr>
              <w:widowControl w:val="0"/>
              <w:spacing w:after="120"/>
              <w:jc w:val="center"/>
              <w:rPr>
                <w:rFonts w:ascii="GHEA Grapalat" w:hAnsi="GHEA Grapalat"/>
                <w:sz w:val="22"/>
                <w:szCs w:val="20"/>
              </w:rPr>
            </w:pPr>
          </w:p>
        </w:tc>
        <w:tc>
          <w:tcPr>
            <w:tcW w:w="4678" w:type="dxa"/>
            <w:vAlign w:val="center"/>
          </w:tcPr>
          <w:p w:rsidR="00C058A7" w:rsidRDefault="00C058A7" w:rsidP="00C058A7">
            <w:pPr>
              <w:rPr>
                <w:rFonts w:ascii="Arial LatArm" w:hAnsi="Arial LatArm" w:cs="Calibri"/>
              </w:rPr>
            </w:pPr>
            <w:r>
              <w:rPr>
                <w:rFonts w:ascii="Calibri" w:hAnsi="Calibri" w:cs="Calibri"/>
              </w:rPr>
              <w:t>Для</w:t>
            </w:r>
            <w:r>
              <w:rPr>
                <w:rFonts w:ascii="Arial LatArm" w:hAnsi="Arial LatArm" w:cs="Calibri"/>
              </w:rPr>
              <w:t xml:space="preserve">  </w:t>
            </w:r>
            <w:r>
              <w:rPr>
                <w:rFonts w:ascii="Calibri" w:hAnsi="Calibri" w:cs="Calibri"/>
              </w:rPr>
              <w:t>напряжения</w:t>
            </w:r>
            <w:r>
              <w:rPr>
                <w:rFonts w:ascii="Arial LatArm" w:hAnsi="Arial LatArm" w:cs="Calibri"/>
              </w:rPr>
              <w:t xml:space="preserve"> </w:t>
            </w:r>
            <w:r>
              <w:rPr>
                <w:rFonts w:ascii="Calibri" w:hAnsi="Calibri" w:cs="Calibri"/>
              </w:rPr>
              <w:t>до</w:t>
            </w:r>
            <w:r>
              <w:rPr>
                <w:rFonts w:ascii="Arial LatArm" w:hAnsi="Arial LatArm" w:cs="Calibri"/>
              </w:rPr>
              <w:t xml:space="preserve"> 1000 </w:t>
            </w:r>
            <w:r>
              <w:rPr>
                <w:rFonts w:ascii="Calibri" w:hAnsi="Calibri" w:cs="Calibri"/>
              </w:rPr>
              <w:t>вольт</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четырех</w:t>
            </w:r>
            <w:r>
              <w:rPr>
                <w:rFonts w:ascii="Arial LatArm" w:hAnsi="Arial LatArm" w:cs="Calibri"/>
              </w:rPr>
              <w:t xml:space="preserve"> </w:t>
            </w:r>
            <w:r>
              <w:rPr>
                <w:rFonts w:ascii="Calibri" w:hAnsi="Calibri" w:cs="Calibri"/>
              </w:rPr>
              <w:t>литих</w:t>
            </w:r>
            <w:r>
              <w:rPr>
                <w:rFonts w:ascii="Arial LatArm" w:hAnsi="Arial LatArm" w:cs="Calibri"/>
              </w:rPr>
              <w:t xml:space="preserve"> </w:t>
            </w:r>
            <w:r>
              <w:rPr>
                <w:rFonts w:ascii="Calibri" w:hAnsi="Calibri" w:cs="Calibri"/>
              </w:rPr>
              <w:t>жил</w:t>
            </w:r>
            <w:r>
              <w:rPr>
                <w:rFonts w:ascii="Arial LatArm" w:hAnsi="Arial LatArm" w:cs="Calibri"/>
              </w:rPr>
              <w:t xml:space="preserve">, </w:t>
            </w:r>
            <w:r>
              <w:rPr>
                <w:rFonts w:ascii="Calibri" w:hAnsi="Calibri" w:cs="Calibri"/>
              </w:rPr>
              <w:t>алюминиевый</w:t>
            </w:r>
            <w:r>
              <w:rPr>
                <w:rFonts w:ascii="Arial LatArm" w:hAnsi="Arial LatArm" w:cs="Calibri"/>
              </w:rPr>
              <w:t xml:space="preserve">, </w:t>
            </w:r>
            <w:r>
              <w:rPr>
                <w:rFonts w:ascii="Calibri" w:hAnsi="Calibri" w:cs="Calibri"/>
              </w:rPr>
              <w:t>сечение</w:t>
            </w:r>
            <w:r>
              <w:rPr>
                <w:rFonts w:ascii="Arial LatArm" w:hAnsi="Arial LatArm" w:cs="Calibri"/>
              </w:rPr>
              <w:t xml:space="preserve"> </w:t>
            </w:r>
            <w:r>
              <w:rPr>
                <w:rFonts w:ascii="Calibri" w:hAnsi="Calibri" w:cs="Calibri"/>
              </w:rPr>
              <w:t>каждой</w:t>
            </w:r>
            <w:r>
              <w:rPr>
                <w:rFonts w:ascii="Arial LatArm" w:hAnsi="Arial LatArm" w:cs="Calibri"/>
              </w:rPr>
              <w:t xml:space="preserve"> </w:t>
            </w:r>
            <w:r>
              <w:rPr>
                <w:rFonts w:ascii="Calibri" w:hAnsi="Calibri" w:cs="Calibri"/>
              </w:rPr>
              <w:t>жилы</w:t>
            </w:r>
            <w:r>
              <w:rPr>
                <w:rFonts w:ascii="Arial LatArm" w:hAnsi="Arial LatArm" w:cs="Calibri"/>
              </w:rPr>
              <w:t xml:space="preserve"> 16 </w:t>
            </w:r>
            <w:r>
              <w:rPr>
                <w:rFonts w:ascii="Calibri" w:hAnsi="Calibri" w:cs="Calibri"/>
              </w:rPr>
              <w:t>мм</w:t>
            </w:r>
            <w:r>
              <w:rPr>
                <w:rFonts w:ascii="Arial LatArm" w:hAnsi="Arial LatArm" w:cs="Calibri"/>
              </w:rPr>
              <w:t xml:space="preserve"> </w:t>
            </w:r>
            <w:r>
              <w:rPr>
                <w:rFonts w:ascii="Calibri" w:hAnsi="Calibri" w:cs="Calibri"/>
              </w:rPr>
              <w:t>квадрат</w:t>
            </w:r>
            <w:r>
              <w:rPr>
                <w:rFonts w:ascii="Arial LatArm" w:hAnsi="Arial LatArm" w:cs="Calibri"/>
              </w:rPr>
              <w:t xml:space="preserve">, </w:t>
            </w:r>
            <w:r>
              <w:rPr>
                <w:rFonts w:ascii="Calibri" w:hAnsi="Calibri" w:cs="Calibri"/>
              </w:rPr>
              <w:t>допустимое</w:t>
            </w:r>
            <w:r>
              <w:rPr>
                <w:rFonts w:ascii="Arial LatArm" w:hAnsi="Arial LatArm" w:cs="Calibri"/>
              </w:rPr>
              <w:t xml:space="preserve"> </w:t>
            </w:r>
            <w:r>
              <w:rPr>
                <w:rFonts w:ascii="Calibri" w:hAnsi="Calibri" w:cs="Calibri"/>
              </w:rPr>
              <w:t>отклонение</w:t>
            </w:r>
            <w:r>
              <w:rPr>
                <w:rFonts w:ascii="Arial LatArm" w:hAnsi="Arial LatArm" w:cs="Calibri"/>
              </w:rPr>
              <w:t xml:space="preserve"> + -3 %,  </w:t>
            </w:r>
            <w:r>
              <w:rPr>
                <w:rFonts w:ascii="Calibri" w:hAnsi="Calibri" w:cs="Calibri"/>
              </w:rPr>
              <w:t>с</w:t>
            </w:r>
            <w:r>
              <w:rPr>
                <w:rFonts w:ascii="Arial LatArm" w:hAnsi="Arial LatArm" w:cs="Calibri"/>
              </w:rPr>
              <w:t xml:space="preserve"> </w:t>
            </w:r>
            <w:r>
              <w:rPr>
                <w:rFonts w:ascii="Calibri" w:hAnsi="Calibri" w:cs="Calibri"/>
              </w:rPr>
              <w:t>виниловым</w:t>
            </w:r>
            <w:r>
              <w:rPr>
                <w:rFonts w:ascii="Arial LatArm" w:hAnsi="Arial LatArm" w:cs="Calibri"/>
              </w:rPr>
              <w:t xml:space="preserve"> </w:t>
            </w:r>
            <w:r>
              <w:rPr>
                <w:rFonts w:ascii="Calibri" w:hAnsi="Calibri" w:cs="Calibri"/>
              </w:rPr>
              <w:t>изоляционным</w:t>
            </w:r>
            <w:r>
              <w:rPr>
                <w:rFonts w:ascii="Arial LatArm" w:hAnsi="Arial LatArm" w:cs="Calibri"/>
              </w:rPr>
              <w:t xml:space="preserve"> </w:t>
            </w:r>
            <w:r>
              <w:rPr>
                <w:rFonts w:ascii="Calibri" w:hAnsi="Calibri" w:cs="Calibri"/>
              </w:rPr>
              <w:t>слоем</w:t>
            </w:r>
            <w:r>
              <w:rPr>
                <w:rFonts w:ascii="Arial LatArm" w:hAnsi="Arial LatArm" w:cs="Calibri"/>
              </w:rPr>
              <w:t xml:space="preserve"> </w:t>
            </w:r>
            <w:r>
              <w:rPr>
                <w:rFonts w:ascii="Calibri" w:hAnsi="Calibri" w:cs="Calibri"/>
              </w:rPr>
              <w:t>черного</w:t>
            </w:r>
            <w:r>
              <w:rPr>
                <w:rFonts w:ascii="Arial LatArm" w:hAnsi="Arial LatArm" w:cs="Calibri"/>
              </w:rPr>
              <w:t xml:space="preserve"> </w:t>
            </w:r>
            <w:r>
              <w:rPr>
                <w:rFonts w:ascii="Calibri" w:hAnsi="Calibri" w:cs="Calibri"/>
              </w:rPr>
              <w:t>цвета</w:t>
            </w:r>
            <w:r>
              <w:rPr>
                <w:rFonts w:ascii="Arial LatArm" w:hAnsi="Arial LatArm" w:cs="Calibri"/>
              </w:rPr>
              <w:t xml:space="preserve">,, </w:t>
            </w:r>
            <w:r>
              <w:rPr>
                <w:rFonts w:ascii="Calibri" w:hAnsi="Calibri" w:cs="Calibri"/>
              </w:rPr>
              <w:t>каждая</w:t>
            </w:r>
            <w:r>
              <w:rPr>
                <w:rFonts w:ascii="Arial LatArm" w:hAnsi="Arial LatArm" w:cs="Calibri"/>
              </w:rPr>
              <w:t xml:space="preserve"> </w:t>
            </w:r>
            <w:r>
              <w:rPr>
                <w:rFonts w:ascii="Calibri" w:hAnsi="Calibri" w:cs="Calibri"/>
              </w:rPr>
              <w:t>жила</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разных</w:t>
            </w:r>
            <w:r>
              <w:rPr>
                <w:rFonts w:ascii="Arial LatArm" w:hAnsi="Arial LatArm" w:cs="Calibri"/>
              </w:rPr>
              <w:t xml:space="preserve"> </w:t>
            </w:r>
            <w:r>
              <w:rPr>
                <w:rFonts w:ascii="Calibri" w:hAnsi="Calibri" w:cs="Calibri"/>
              </w:rPr>
              <w:t>цветов</w:t>
            </w: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lastRenderedPageBreak/>
              <w:t>изоляционном</w:t>
            </w:r>
            <w:r>
              <w:rPr>
                <w:rFonts w:ascii="Arial LatArm" w:hAnsi="Arial LatArm" w:cs="Calibri"/>
              </w:rPr>
              <w:t xml:space="preserve"> </w:t>
            </w:r>
            <w:r>
              <w:rPr>
                <w:rFonts w:ascii="Calibri" w:hAnsi="Calibri" w:cs="Calibri"/>
              </w:rPr>
              <w:t>слое</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каждые</w:t>
            </w:r>
            <w:r>
              <w:rPr>
                <w:rFonts w:ascii="Arial LatArm" w:hAnsi="Arial LatArm" w:cs="Calibri"/>
              </w:rPr>
              <w:t xml:space="preserve"> 1 </w:t>
            </w:r>
            <w:r>
              <w:rPr>
                <w:rFonts w:ascii="Calibri" w:hAnsi="Calibri" w:cs="Calibri"/>
              </w:rPr>
              <w:t>или</w:t>
            </w:r>
            <w:r>
              <w:rPr>
                <w:rFonts w:ascii="Arial LatArm" w:hAnsi="Arial LatArm" w:cs="Calibri"/>
              </w:rPr>
              <w:t xml:space="preserve"> 2 </w:t>
            </w:r>
            <w:r>
              <w:rPr>
                <w:rFonts w:ascii="Calibri" w:hAnsi="Calibri" w:cs="Calibri"/>
              </w:rPr>
              <w:t>метра</w:t>
            </w:r>
            <w:r>
              <w:rPr>
                <w:rFonts w:ascii="Arial LatArm" w:hAnsi="Arial LatArm" w:cs="Calibri"/>
              </w:rPr>
              <w:t xml:space="preserve">, </w:t>
            </w:r>
            <w:r>
              <w:rPr>
                <w:rFonts w:ascii="Calibri" w:hAnsi="Calibri" w:cs="Calibri"/>
              </w:rPr>
              <w:t>отличающим</w:t>
            </w:r>
            <w:r>
              <w:rPr>
                <w:rFonts w:ascii="Arial LatArm" w:hAnsi="Arial LatArm" w:cs="Calibri"/>
              </w:rPr>
              <w:t xml:space="preserve"> </w:t>
            </w:r>
            <w:r>
              <w:rPr>
                <w:rFonts w:ascii="Calibri" w:hAnsi="Calibri" w:cs="Calibri"/>
              </w:rPr>
              <w:t>цветвм</w:t>
            </w:r>
            <w:r>
              <w:rPr>
                <w:rFonts w:ascii="Arial LatArm" w:hAnsi="Arial LatArm" w:cs="Calibri"/>
              </w:rPr>
              <w:t xml:space="preserve">, </w:t>
            </w:r>
            <w:r>
              <w:rPr>
                <w:rFonts w:ascii="Calibri" w:hAnsi="Calibri" w:cs="Calibri"/>
              </w:rPr>
              <w:t>должна</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нанесена</w:t>
            </w:r>
            <w:r>
              <w:rPr>
                <w:rFonts w:ascii="Arial LatArm" w:hAnsi="Arial LatArm" w:cs="Calibri"/>
              </w:rPr>
              <w:t xml:space="preserve"> </w:t>
            </w:r>
            <w:r>
              <w:rPr>
                <w:rFonts w:ascii="Calibri" w:hAnsi="Calibri" w:cs="Calibri"/>
              </w:rPr>
              <w:t>маркировка</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очередная</w:t>
            </w:r>
            <w:r>
              <w:rPr>
                <w:rFonts w:ascii="Arial LatArm" w:hAnsi="Arial LatArm" w:cs="Calibri"/>
              </w:rPr>
              <w:t xml:space="preserve"> </w:t>
            </w:r>
            <w:r>
              <w:rPr>
                <w:rFonts w:ascii="Calibri" w:hAnsi="Calibri" w:cs="Calibri"/>
              </w:rPr>
              <w:t>еденица</w:t>
            </w:r>
            <w:r>
              <w:rPr>
                <w:rFonts w:ascii="Arial LatArm" w:hAnsi="Arial LatArm" w:cs="Calibri"/>
              </w:rPr>
              <w:t xml:space="preserve"> </w:t>
            </w:r>
            <w:r>
              <w:rPr>
                <w:rFonts w:ascii="Calibri" w:hAnsi="Calibri" w:cs="Calibri"/>
              </w:rPr>
              <w:t>длины</w:t>
            </w:r>
            <w:r>
              <w:rPr>
                <w:rFonts w:ascii="Arial LatArm" w:hAnsi="Arial LatArm" w:cs="Calibri"/>
              </w:rPr>
              <w:t xml:space="preserve"> </w:t>
            </w:r>
            <w:r>
              <w:rPr>
                <w:rFonts w:ascii="Calibri" w:hAnsi="Calibri" w:cs="Calibri"/>
              </w:rPr>
              <w:t>и</w:t>
            </w:r>
            <w:r>
              <w:rPr>
                <w:rFonts w:ascii="Arial LatArm" w:hAnsi="Arial LatArm" w:cs="Calibri"/>
              </w:rPr>
              <w:t xml:space="preserve">    </w:t>
            </w:r>
            <w:r>
              <w:rPr>
                <w:rFonts w:ascii="Calibri" w:hAnsi="Calibri" w:cs="Calibri"/>
              </w:rPr>
              <w:t>написано</w:t>
            </w:r>
            <w:r>
              <w:rPr>
                <w:rFonts w:ascii="Arial LatArm" w:hAnsi="Arial LatArm" w:cs="Calibri"/>
              </w:rPr>
              <w:t xml:space="preserve"> </w:t>
            </w:r>
            <w:r>
              <w:rPr>
                <w:rFonts w:ascii="Calibri" w:hAnsi="Calibri" w:cs="Calibri"/>
              </w:rPr>
              <w:t>название</w:t>
            </w:r>
            <w:r>
              <w:rPr>
                <w:rFonts w:ascii="Arial LatArm" w:hAnsi="Arial LatArm" w:cs="Calibri"/>
              </w:rPr>
              <w:t xml:space="preserve">  Yerqaghluys. </w:t>
            </w:r>
            <w:r>
              <w:rPr>
                <w:rFonts w:ascii="Calibri" w:hAnsi="Calibri" w:cs="Calibri"/>
              </w:rPr>
              <w:t>Неиспользованный</w:t>
            </w:r>
            <w:r>
              <w:rPr>
                <w:rFonts w:ascii="Arial LatArm" w:hAnsi="Arial LatArm" w:cs="Calibri"/>
              </w:rPr>
              <w:t>.</w:t>
            </w:r>
          </w:p>
        </w:tc>
        <w:tc>
          <w:tcPr>
            <w:tcW w:w="851" w:type="dxa"/>
            <w:vAlign w:val="center"/>
          </w:tcPr>
          <w:p w:rsidR="00C058A7" w:rsidRDefault="00C058A7" w:rsidP="00C058A7">
            <w:pPr>
              <w:jc w:val="center"/>
              <w:rPr>
                <w:rFonts w:ascii="Arial LatArm" w:hAnsi="Arial LatArm" w:cs="Calibri"/>
              </w:rPr>
            </w:pPr>
            <w:r>
              <w:rPr>
                <w:rFonts w:ascii="Calibri" w:hAnsi="Calibri" w:cs="Calibri"/>
              </w:rPr>
              <w:lastRenderedPageBreak/>
              <w:t>метр</w:t>
            </w:r>
          </w:p>
        </w:tc>
        <w:tc>
          <w:tcPr>
            <w:tcW w:w="1149" w:type="dxa"/>
            <w:vAlign w:val="center"/>
          </w:tcPr>
          <w:p w:rsidR="00C058A7" w:rsidRDefault="00C058A7" w:rsidP="00C058A7">
            <w:pPr>
              <w:jc w:val="center"/>
              <w:rPr>
                <w:rFonts w:ascii="Arial LatArm" w:hAnsi="Arial LatArm" w:cs="Arial"/>
              </w:rPr>
            </w:pPr>
          </w:p>
        </w:tc>
        <w:tc>
          <w:tcPr>
            <w:tcW w:w="1620" w:type="dxa"/>
            <w:vAlign w:val="center"/>
          </w:tcPr>
          <w:p w:rsidR="00C058A7" w:rsidRDefault="00C058A7" w:rsidP="00C058A7">
            <w:pPr>
              <w:jc w:val="center"/>
              <w:rPr>
                <w:rFonts w:ascii="Arial LatArm" w:hAnsi="Arial LatArm" w:cs="Arial"/>
              </w:rPr>
            </w:pPr>
          </w:p>
        </w:tc>
        <w:tc>
          <w:tcPr>
            <w:tcW w:w="1314" w:type="dxa"/>
            <w:vAlign w:val="center"/>
          </w:tcPr>
          <w:p w:rsidR="00C058A7" w:rsidRDefault="00C058A7" w:rsidP="00C058A7">
            <w:pPr>
              <w:jc w:val="center"/>
              <w:rPr>
                <w:rFonts w:ascii="Arial LatArm" w:hAnsi="Arial LatArm" w:cs="Arial"/>
              </w:rPr>
            </w:pPr>
            <w:r>
              <w:rPr>
                <w:rFonts w:ascii="Arial LatArm" w:hAnsi="Arial LatArm" w:cs="Arial"/>
              </w:rPr>
              <w:t>30000</w:t>
            </w:r>
          </w:p>
        </w:tc>
      </w:tr>
      <w:tr w:rsidR="00005952" w:rsidRPr="00576215" w:rsidTr="00A53506">
        <w:trPr>
          <w:trHeight w:val="391"/>
          <w:jc w:val="center"/>
        </w:trPr>
        <w:tc>
          <w:tcPr>
            <w:tcW w:w="10495" w:type="dxa"/>
            <w:gridSpan w:val="6"/>
          </w:tcPr>
          <w:p w:rsidR="00005952" w:rsidRPr="00540B2E" w:rsidRDefault="00005952" w:rsidP="00A53506">
            <w:pPr>
              <w:widowControl w:val="0"/>
              <w:spacing w:after="120"/>
              <w:rPr>
                <w:rFonts w:ascii="GHEA Grapalat" w:hAnsi="GHEA Grapalat"/>
                <w:sz w:val="16"/>
                <w:szCs w:val="20"/>
                <w:lang w:val="en-US"/>
              </w:rPr>
            </w:pPr>
            <w:r w:rsidRPr="00C8794B">
              <w:rPr>
                <w:rFonts w:ascii="Arial" w:hAnsi="Arial" w:cs="Arial"/>
                <w:b/>
              </w:rPr>
              <w:lastRenderedPageBreak/>
              <w:t>Всего</w:t>
            </w:r>
          </w:p>
        </w:tc>
        <w:tc>
          <w:tcPr>
            <w:tcW w:w="851" w:type="dxa"/>
          </w:tcPr>
          <w:p w:rsidR="00005952" w:rsidRPr="00576215" w:rsidRDefault="00005952" w:rsidP="00A53506">
            <w:pPr>
              <w:widowControl w:val="0"/>
              <w:spacing w:after="120"/>
              <w:jc w:val="center"/>
              <w:rPr>
                <w:rFonts w:ascii="GHEA Grapalat" w:hAnsi="GHEA Grapalat"/>
                <w:sz w:val="16"/>
                <w:szCs w:val="20"/>
              </w:rPr>
            </w:pPr>
          </w:p>
        </w:tc>
        <w:tc>
          <w:tcPr>
            <w:tcW w:w="1149" w:type="dxa"/>
          </w:tcPr>
          <w:p w:rsidR="00005952" w:rsidRPr="00576215" w:rsidRDefault="00005952" w:rsidP="00A53506">
            <w:pPr>
              <w:widowControl w:val="0"/>
              <w:spacing w:after="120"/>
              <w:jc w:val="center"/>
              <w:rPr>
                <w:rFonts w:ascii="GHEA Grapalat" w:hAnsi="GHEA Grapalat"/>
                <w:sz w:val="16"/>
                <w:szCs w:val="20"/>
              </w:rPr>
            </w:pPr>
          </w:p>
        </w:tc>
        <w:tc>
          <w:tcPr>
            <w:tcW w:w="1620" w:type="dxa"/>
          </w:tcPr>
          <w:p w:rsidR="00005952" w:rsidRPr="003C635A" w:rsidRDefault="00005952" w:rsidP="00A53506">
            <w:pPr>
              <w:jc w:val="center"/>
              <w:rPr>
                <w:rFonts w:asciiTheme="minorHAnsi" w:hAnsiTheme="minorHAnsi" w:cs="Arial"/>
                <w:b/>
                <w:bCs/>
              </w:rPr>
            </w:pPr>
          </w:p>
        </w:tc>
        <w:tc>
          <w:tcPr>
            <w:tcW w:w="1314" w:type="dxa"/>
          </w:tcPr>
          <w:p w:rsidR="00005952" w:rsidRPr="00576215" w:rsidRDefault="00005952" w:rsidP="00A53506">
            <w:pPr>
              <w:widowControl w:val="0"/>
              <w:spacing w:after="120"/>
              <w:jc w:val="center"/>
              <w:rPr>
                <w:rFonts w:ascii="GHEA Grapalat" w:hAnsi="GHEA Grapalat"/>
                <w:sz w:val="16"/>
                <w:szCs w:val="20"/>
              </w:rPr>
            </w:pPr>
          </w:p>
        </w:tc>
      </w:tr>
      <w:tr w:rsidR="00005952" w:rsidRPr="00576215" w:rsidTr="00A53506">
        <w:trPr>
          <w:trHeight w:val="1130"/>
          <w:jc w:val="center"/>
        </w:trPr>
        <w:tc>
          <w:tcPr>
            <w:tcW w:w="2773" w:type="dxa"/>
            <w:gridSpan w:val="2"/>
            <w:vMerge w:val="restart"/>
            <w:vAlign w:val="center"/>
          </w:tcPr>
          <w:p w:rsidR="00005952" w:rsidRPr="007968B5" w:rsidRDefault="00005952" w:rsidP="00A53506">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005952" w:rsidRPr="00C90F08" w:rsidRDefault="00005952" w:rsidP="00A53506">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005952" w:rsidRPr="00C90F08" w:rsidRDefault="00005952" w:rsidP="00A53506">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EF51A3" w:rsidRPr="00576215" w:rsidTr="00C5183E">
        <w:trPr>
          <w:trHeight w:val="578"/>
          <w:jc w:val="center"/>
        </w:trPr>
        <w:tc>
          <w:tcPr>
            <w:tcW w:w="2773" w:type="dxa"/>
            <w:gridSpan w:val="2"/>
            <w:vMerge/>
            <w:vAlign w:val="center"/>
          </w:tcPr>
          <w:p w:rsidR="00EF51A3" w:rsidRPr="007968B5" w:rsidRDefault="00EF51A3" w:rsidP="00EF51A3">
            <w:pPr>
              <w:widowControl w:val="0"/>
              <w:spacing w:after="120"/>
              <w:jc w:val="center"/>
              <w:rPr>
                <w:rFonts w:ascii="GHEA Grapalat" w:hAnsi="GHEA Grapalat"/>
                <w:sz w:val="22"/>
                <w:szCs w:val="20"/>
              </w:rPr>
            </w:pPr>
          </w:p>
        </w:tc>
        <w:tc>
          <w:tcPr>
            <w:tcW w:w="12656" w:type="dxa"/>
            <w:gridSpan w:val="8"/>
            <w:vAlign w:val="center"/>
          </w:tcPr>
          <w:p w:rsidR="00EF51A3" w:rsidRPr="00C90F08" w:rsidRDefault="00EF51A3" w:rsidP="00EF51A3">
            <w:pPr>
              <w:widowControl w:val="0"/>
              <w:jc w:val="both"/>
              <w:rPr>
                <w:rFonts w:ascii="Arial" w:hAnsi="Arial" w:cs="Arial"/>
              </w:rPr>
            </w:pPr>
            <w:r w:rsidRPr="00C90F08">
              <w:rPr>
                <w:rFonts w:ascii="Arial" w:hAnsi="Arial" w:cs="Arial"/>
                <w:b/>
              </w:rPr>
              <w:t>Количество и сроки поставки</w:t>
            </w:r>
            <w:r w:rsidRPr="00C90F08">
              <w:rPr>
                <w:rFonts w:ascii="Arial" w:hAnsi="Arial" w:cs="Arial"/>
              </w:rPr>
              <w:t xml:space="preserve">  Согласно пунктов  8.1</w:t>
            </w:r>
            <w:r w:rsidRPr="00E46DE8">
              <w:rPr>
                <w:rFonts w:ascii="Arial" w:hAnsi="Arial" w:cs="Arial"/>
              </w:rPr>
              <w:t xml:space="preserve"> </w:t>
            </w:r>
            <w:r w:rsidRPr="00C90F08">
              <w:rPr>
                <w:rFonts w:ascii="Arial" w:hAnsi="Arial" w:cs="Arial"/>
              </w:rPr>
              <w:t>и 1.</w:t>
            </w:r>
            <w:r w:rsidRPr="00FC3FB6">
              <w:rPr>
                <w:rFonts w:ascii="Arial" w:hAnsi="Arial" w:cs="Arial"/>
              </w:rPr>
              <w:t>2</w:t>
            </w:r>
            <w:r w:rsidRPr="00C90F08">
              <w:rPr>
                <w:rFonts w:ascii="Arial" w:hAnsi="Arial" w:cs="Arial"/>
              </w:rPr>
              <w:t xml:space="preserve"> данного договора и Покупатель заказ на поставку товара Продавцу дает письменной форме, путем отправки заявки на </w:t>
            </w:r>
            <w:r w:rsidRPr="005E2099">
              <w:rPr>
                <w:rFonts w:ascii="Arial" w:hAnsi="Arial" w:cs="Arial"/>
                <w:lang w:val="en-US"/>
              </w:rPr>
              <w:t>E</w:t>
            </w:r>
            <w:r w:rsidRPr="00C90F08">
              <w:rPr>
                <w:rFonts w:ascii="Arial" w:hAnsi="Arial" w:cs="Arial"/>
              </w:rPr>
              <w:t>-</w:t>
            </w:r>
            <w:r w:rsidRPr="005E2099">
              <w:rPr>
                <w:rFonts w:ascii="Arial" w:hAnsi="Arial" w:cs="Arial"/>
                <w:lang w:val="en-US"/>
              </w:rPr>
              <w:t>mail</w:t>
            </w:r>
            <w:r w:rsidRPr="00C90F08">
              <w:rPr>
                <w:rFonts w:ascii="Arial" w:hAnsi="Arial" w:cs="Arial"/>
              </w:rPr>
              <w:t>, указанный в Договоре Продавцом.</w:t>
            </w:r>
          </w:p>
        </w:tc>
      </w:tr>
      <w:tr w:rsidR="00EF51A3" w:rsidRPr="00576215" w:rsidTr="00C5183E">
        <w:trPr>
          <w:trHeight w:val="578"/>
          <w:jc w:val="center"/>
        </w:trPr>
        <w:tc>
          <w:tcPr>
            <w:tcW w:w="2773" w:type="dxa"/>
            <w:gridSpan w:val="2"/>
            <w:vMerge/>
            <w:vAlign w:val="center"/>
          </w:tcPr>
          <w:p w:rsidR="00EF51A3" w:rsidRPr="007968B5" w:rsidRDefault="00EF51A3" w:rsidP="00EF51A3">
            <w:pPr>
              <w:widowControl w:val="0"/>
              <w:spacing w:after="120"/>
              <w:jc w:val="center"/>
              <w:rPr>
                <w:rFonts w:ascii="GHEA Grapalat" w:hAnsi="GHEA Grapalat"/>
                <w:sz w:val="22"/>
                <w:szCs w:val="20"/>
              </w:rPr>
            </w:pPr>
          </w:p>
        </w:tc>
        <w:tc>
          <w:tcPr>
            <w:tcW w:w="12656" w:type="dxa"/>
            <w:gridSpan w:val="8"/>
            <w:vAlign w:val="center"/>
          </w:tcPr>
          <w:p w:rsidR="00EF51A3" w:rsidRPr="00806B9A" w:rsidRDefault="00EF51A3" w:rsidP="00EF51A3">
            <w:pPr>
              <w:widowControl w:val="0"/>
              <w:jc w:val="both"/>
              <w:rPr>
                <w:rFonts w:ascii="Arial" w:hAnsi="Arial" w:cs="Arial"/>
                <w:b/>
              </w:rPr>
            </w:pPr>
            <w:r w:rsidRPr="00F928E9">
              <w:rPr>
                <w:rFonts w:ascii="Arial" w:hAnsi="Arial" w:cs="Arial"/>
              </w:rPr>
              <w:t>Поставляемые</w:t>
            </w:r>
            <w:r w:rsidRPr="00BE51DD">
              <w:rPr>
                <w:rFonts w:ascii="Arial" w:hAnsi="Arial" w:cs="Arial"/>
              </w:rPr>
              <w:t xml:space="preserve"> </w:t>
            </w:r>
            <w:r w:rsidRPr="00F928E9">
              <w:rPr>
                <w:rFonts w:ascii="Arial" w:hAnsi="Arial" w:cs="Arial"/>
              </w:rPr>
              <w:t>т</w:t>
            </w:r>
            <w:r w:rsidRPr="00BE51DD">
              <w:rPr>
                <w:rFonts w:ascii="Arial" w:hAnsi="Arial" w:cs="Arial"/>
              </w:rPr>
              <w:t>ов</w:t>
            </w:r>
            <w:r w:rsidRPr="00F928E9">
              <w:rPr>
                <w:rFonts w:ascii="Arial" w:hAnsi="Arial" w:cs="Arial"/>
              </w:rPr>
              <w:t>ары пройдут соответствующую проверку, которые должны соответствовать техническим характеристикам</w:t>
            </w:r>
            <w:r w:rsidRPr="00806B9A">
              <w:rPr>
                <w:rFonts w:ascii="Arial" w:hAnsi="Arial" w:cs="Arial"/>
              </w:rPr>
              <w:t>.</w:t>
            </w:r>
          </w:p>
        </w:tc>
      </w:tr>
      <w:tr w:rsidR="00EF51A3" w:rsidRPr="00576215" w:rsidTr="00C5183E">
        <w:trPr>
          <w:trHeight w:val="578"/>
          <w:jc w:val="center"/>
        </w:trPr>
        <w:tc>
          <w:tcPr>
            <w:tcW w:w="2773" w:type="dxa"/>
            <w:gridSpan w:val="2"/>
            <w:vMerge/>
            <w:vAlign w:val="center"/>
          </w:tcPr>
          <w:p w:rsidR="00EF51A3" w:rsidRPr="007968B5" w:rsidRDefault="00EF51A3" w:rsidP="00EF51A3">
            <w:pPr>
              <w:widowControl w:val="0"/>
              <w:spacing w:after="120"/>
              <w:jc w:val="center"/>
              <w:rPr>
                <w:rFonts w:ascii="GHEA Grapalat" w:hAnsi="GHEA Grapalat"/>
                <w:sz w:val="22"/>
                <w:szCs w:val="20"/>
              </w:rPr>
            </w:pPr>
          </w:p>
        </w:tc>
        <w:tc>
          <w:tcPr>
            <w:tcW w:w="12656" w:type="dxa"/>
            <w:gridSpan w:val="8"/>
            <w:vAlign w:val="center"/>
          </w:tcPr>
          <w:p w:rsidR="00EF51A3" w:rsidRPr="00F928E9" w:rsidRDefault="00EF51A3" w:rsidP="00EF51A3">
            <w:pPr>
              <w:widowControl w:val="0"/>
              <w:jc w:val="both"/>
              <w:rPr>
                <w:rFonts w:ascii="Arial" w:hAnsi="Arial" w:cs="Arial"/>
              </w:rPr>
            </w:pPr>
            <w:r w:rsidRPr="00C90F08">
              <w:rPr>
                <w:rFonts w:ascii="Arial" w:hAnsi="Arial" w:cs="Arial"/>
              </w:rPr>
              <w:t>Поставки предусмотренные Договором будут осуществлятся в соответствии с пунктом 8.1.1 Договора.</w:t>
            </w:r>
          </w:p>
        </w:tc>
      </w:tr>
    </w:tbl>
    <w:p w:rsidR="00005952" w:rsidRPr="007C6E16" w:rsidRDefault="00005952" w:rsidP="00005952"/>
    <w:p w:rsidR="00005952" w:rsidRPr="007C6E16" w:rsidRDefault="00005952" w:rsidP="00005952"/>
    <w:p w:rsidR="00005952" w:rsidRPr="00946667" w:rsidRDefault="00005952" w:rsidP="00005952">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005952" w:rsidRPr="00946667" w:rsidRDefault="00005952" w:rsidP="00005952">
      <w:pPr>
        <w:tabs>
          <w:tab w:val="left" w:pos="1080"/>
        </w:tabs>
      </w:pPr>
      <w:r>
        <w:tab/>
      </w:r>
    </w:p>
    <w:p w:rsidR="00005952" w:rsidRPr="00131729" w:rsidRDefault="00005952" w:rsidP="00005952">
      <w:pPr>
        <w:pStyle w:val="FootnoteText"/>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005952" w:rsidRPr="007C6E16" w:rsidRDefault="00005952" w:rsidP="00005952"/>
    <w:p w:rsidR="00005952" w:rsidRPr="00131729" w:rsidRDefault="00005952" w:rsidP="00005952">
      <w:pPr>
        <w:pStyle w:val="FootnoteText"/>
        <w:widowControl w:val="0"/>
        <w:jc w:val="both"/>
        <w:rPr>
          <w:rFonts w:ascii="GHEA Grapalat" w:hAnsi="GHEA Grapalat"/>
          <w:sz w:val="24"/>
          <w:szCs w:val="24"/>
        </w:rPr>
      </w:pPr>
      <w:r w:rsidRPr="00131729">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005952" w:rsidRPr="00131729" w:rsidRDefault="00005952" w:rsidP="00005952">
      <w:pPr>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005952" w:rsidRPr="00DD2B43" w:rsidTr="00A53506">
        <w:trPr>
          <w:jc w:val="center"/>
        </w:trPr>
        <w:tc>
          <w:tcPr>
            <w:tcW w:w="4536"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lastRenderedPageBreak/>
              <w:t xml:space="preserve">ПРОДАВЕЦ </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005952" w:rsidRPr="00DD2B43" w:rsidRDefault="00005952" w:rsidP="00A53506">
            <w:pPr>
              <w:widowControl w:val="0"/>
              <w:spacing w:after="160" w:line="360" w:lineRule="auto"/>
              <w:jc w:val="center"/>
              <w:rPr>
                <w:rFonts w:ascii="GHEA Grapalat" w:hAnsi="GHEA Grapalat"/>
              </w:rPr>
            </w:pPr>
          </w:p>
        </w:tc>
        <w:tc>
          <w:tcPr>
            <w:tcW w:w="4343"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r>
    </w:tbl>
    <w:p w:rsidR="00005952" w:rsidRDefault="00005952" w:rsidP="00005952">
      <w:pPr>
        <w:widowControl w:val="0"/>
        <w:spacing w:after="160" w:line="360" w:lineRule="auto"/>
        <w:jc w:val="right"/>
        <w:rPr>
          <w:rFonts w:ascii="GHEA Grapalat" w:hAnsi="GHEA Grapalat"/>
        </w:rPr>
      </w:pPr>
    </w:p>
    <w:p w:rsidR="00A6672B" w:rsidRDefault="00005952" w:rsidP="00A6672B">
      <w:pPr>
        <w:pStyle w:val="FootnoteText"/>
        <w:widowControl w:val="0"/>
        <w:jc w:val="both"/>
        <w:rPr>
          <w:rFonts w:ascii="GHEA Grapalat" w:hAnsi="GHEA Grapalat"/>
          <w:sz w:val="24"/>
          <w:szCs w:val="24"/>
          <w:lang w:val="en-US"/>
        </w:rPr>
      </w:pPr>
      <w:r w:rsidRPr="00AA5BD2">
        <w:rPr>
          <w:rFonts w:ascii="GHEA Grapalat" w:hAnsi="GHEA Grapalat"/>
        </w:rPr>
        <w:br w:type="page"/>
      </w:r>
    </w:p>
    <w:p w:rsidR="00A6672B" w:rsidRPr="00AA5BD2" w:rsidRDefault="00A6672B" w:rsidP="00A6672B">
      <w:pPr>
        <w:widowControl w:val="0"/>
        <w:spacing w:after="160"/>
        <w:jc w:val="right"/>
        <w:rPr>
          <w:rFonts w:ascii="GHEA Grapalat" w:hAnsi="GHEA Grapalat"/>
          <w:i/>
        </w:rPr>
      </w:pPr>
      <w:r w:rsidRPr="00AA5BD2">
        <w:rPr>
          <w:rFonts w:ascii="GHEA Grapalat" w:hAnsi="GHEA Grapalat"/>
          <w:i/>
        </w:rPr>
        <w:lastRenderedPageBreak/>
        <w:t>Приложение № 2</w:t>
      </w:r>
    </w:p>
    <w:p w:rsidR="00A6672B" w:rsidRPr="00AA5BD2" w:rsidRDefault="00A6672B" w:rsidP="00A6672B">
      <w:pPr>
        <w:widowControl w:val="0"/>
        <w:spacing w:after="160"/>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9706BA" w:rsidRPr="00907A71">
        <w:rPr>
          <w:rFonts w:ascii="GHEA Grapalat" w:hAnsi="GHEA Grapalat"/>
          <w:b/>
        </w:rPr>
        <w:t>6</w:t>
      </w:r>
      <w:r w:rsidR="00BE1A63">
        <w:rPr>
          <w:rFonts w:ascii="GHEA Grapalat" w:hAnsi="GHEA Grapalat"/>
          <w:b/>
        </w:rPr>
        <w:t>/2</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9706BA" w:rsidRPr="00907A71">
        <w:rPr>
          <w:rFonts w:ascii="GHEA Grapalat" w:hAnsi="GHEA Grapalat"/>
          <w:i/>
        </w:rPr>
        <w:t xml:space="preserve">      </w:t>
      </w:r>
      <w:r w:rsidRPr="00FD14D7">
        <w:rPr>
          <w:rFonts w:ascii="GHEA Grapalat" w:hAnsi="GHEA Grapalat"/>
          <w:i/>
        </w:rPr>
        <w:t xml:space="preserve"> </w:t>
      </w:r>
      <w:r w:rsidRPr="00AA5BD2">
        <w:rPr>
          <w:rFonts w:ascii="GHEA Grapalat" w:hAnsi="GHEA Grapalat"/>
          <w:i/>
        </w:rPr>
        <w:t>г.</w:t>
      </w:r>
    </w:p>
    <w:p w:rsidR="00A6672B" w:rsidRPr="00016450" w:rsidRDefault="00A6672B" w:rsidP="00A6672B">
      <w:pPr>
        <w:widowControl w:val="0"/>
        <w:spacing w:after="160"/>
        <w:jc w:val="center"/>
        <w:rPr>
          <w:rFonts w:ascii="GHEA Grapalat" w:hAnsi="GHEA Grapalat"/>
        </w:rPr>
      </w:pPr>
      <w:r>
        <w:rPr>
          <w:rFonts w:ascii="GHEA Grapalat" w:hAnsi="GHEA Grapalat"/>
        </w:rPr>
        <w:t>ГРАФИК ОПЛАТЫ</w:t>
      </w:r>
    </w:p>
    <w:p w:rsidR="00A6672B" w:rsidRPr="00016450" w:rsidRDefault="00A6672B" w:rsidP="00A6672B">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A6672B" w:rsidRPr="00576215" w:rsidTr="00A53506">
        <w:trPr>
          <w:jc w:val="center"/>
        </w:trPr>
        <w:tc>
          <w:tcPr>
            <w:tcW w:w="15952" w:type="dxa"/>
            <w:gridSpan w:val="5"/>
            <w:vAlign w:val="center"/>
          </w:tcPr>
          <w:p w:rsidR="00A6672B" w:rsidRPr="001C4292" w:rsidRDefault="00A6672B" w:rsidP="00A53506">
            <w:pPr>
              <w:widowControl w:val="0"/>
              <w:spacing w:after="120"/>
              <w:jc w:val="center"/>
              <w:rPr>
                <w:rFonts w:ascii="GHEA Grapalat" w:hAnsi="GHEA Grapalat"/>
                <w:szCs w:val="20"/>
              </w:rPr>
            </w:pPr>
            <w:r w:rsidRPr="001C4292">
              <w:rPr>
                <w:rFonts w:ascii="GHEA Grapalat" w:hAnsi="GHEA Grapalat"/>
                <w:szCs w:val="20"/>
              </w:rPr>
              <w:t>Товар</w:t>
            </w:r>
          </w:p>
        </w:tc>
      </w:tr>
      <w:tr w:rsidR="00A6672B" w:rsidRPr="00576215" w:rsidTr="00A53506">
        <w:trPr>
          <w:jc w:val="center"/>
        </w:trPr>
        <w:tc>
          <w:tcPr>
            <w:tcW w:w="0" w:type="auto"/>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622" w:type="dxa"/>
            <w:gridSpan w:val="2"/>
            <w:vAlign w:val="center"/>
          </w:tcPr>
          <w:p w:rsidR="00A6672B" w:rsidRPr="00004CC4" w:rsidRDefault="00A6672B" w:rsidP="00A53506">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009706BA" w:rsidRPr="00907A71">
              <w:rPr>
                <w:rFonts w:ascii="GHEA Grapalat" w:hAnsi="GHEA Grapalat"/>
                <w:szCs w:val="20"/>
              </w:rPr>
              <w:t>6</w:t>
            </w:r>
            <w:r w:rsidRPr="00004CC4">
              <w:rPr>
                <w:rFonts w:ascii="GHEA Grapalat" w:hAnsi="GHEA Grapalat"/>
                <w:szCs w:val="20"/>
              </w:rPr>
              <w:t>г</w:t>
            </w:r>
          </w:p>
          <w:p w:rsidR="00A6672B" w:rsidRPr="00E9005B" w:rsidRDefault="00A6672B" w:rsidP="00A53506">
            <w:pPr>
              <w:widowControl w:val="0"/>
              <w:spacing w:after="120"/>
              <w:jc w:val="center"/>
              <w:rPr>
                <w:rFonts w:ascii="GHEA Grapalat" w:hAnsi="GHEA Grapalat"/>
                <w:szCs w:val="20"/>
              </w:rPr>
            </w:pPr>
          </w:p>
        </w:tc>
      </w:tr>
      <w:tr w:rsidR="009706BA" w:rsidRPr="00576215" w:rsidTr="00A53506">
        <w:trPr>
          <w:jc w:val="center"/>
        </w:trPr>
        <w:tc>
          <w:tcPr>
            <w:tcW w:w="0" w:type="auto"/>
            <w:vAlign w:val="center"/>
          </w:tcPr>
          <w:p w:rsidR="009706BA" w:rsidRDefault="009706BA" w:rsidP="009706BA">
            <w:pPr>
              <w:jc w:val="center"/>
              <w:rPr>
                <w:rFonts w:ascii="Arial Unicode" w:hAnsi="Arial Unicode" w:cs="Calibri"/>
                <w:sz w:val="22"/>
                <w:szCs w:val="22"/>
              </w:rPr>
            </w:pPr>
            <w:r>
              <w:rPr>
                <w:rFonts w:ascii="Arial Unicode" w:hAnsi="Arial Unicode" w:cs="Calibri"/>
                <w:sz w:val="22"/>
                <w:szCs w:val="22"/>
              </w:rPr>
              <w:t>1</w:t>
            </w:r>
          </w:p>
        </w:tc>
        <w:tc>
          <w:tcPr>
            <w:tcW w:w="2315" w:type="dxa"/>
            <w:vAlign w:val="center"/>
          </w:tcPr>
          <w:p w:rsidR="009706BA" w:rsidRDefault="009706BA" w:rsidP="009706BA">
            <w:pPr>
              <w:jc w:val="center"/>
              <w:rPr>
                <w:rFonts w:ascii="Arial Unicode" w:hAnsi="Arial Unicode" w:cs="Arial"/>
              </w:rPr>
            </w:pPr>
            <w:r>
              <w:rPr>
                <w:rFonts w:ascii="Arial Unicode" w:hAnsi="Arial Unicode" w:cs="Arial"/>
              </w:rPr>
              <w:t>31331192</w:t>
            </w:r>
          </w:p>
        </w:tc>
        <w:tc>
          <w:tcPr>
            <w:tcW w:w="3727" w:type="dxa"/>
            <w:vAlign w:val="center"/>
          </w:tcPr>
          <w:p w:rsidR="009706BA" w:rsidRDefault="009706BA" w:rsidP="009706BA">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2*2.5</w:t>
            </w:r>
          </w:p>
        </w:tc>
        <w:tc>
          <w:tcPr>
            <w:tcW w:w="6438" w:type="dxa"/>
            <w:vAlign w:val="center"/>
          </w:tcPr>
          <w:p w:rsidR="009706BA" w:rsidRPr="00E9005B" w:rsidRDefault="009706BA" w:rsidP="009706B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9706BA" w:rsidRPr="00576215" w:rsidRDefault="009706BA" w:rsidP="009706B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9706BA" w:rsidRPr="00576215" w:rsidTr="00A53506">
        <w:trPr>
          <w:jc w:val="center"/>
        </w:trPr>
        <w:tc>
          <w:tcPr>
            <w:tcW w:w="0" w:type="auto"/>
            <w:vAlign w:val="center"/>
          </w:tcPr>
          <w:p w:rsidR="009706BA" w:rsidRDefault="009706BA" w:rsidP="009706BA">
            <w:pPr>
              <w:jc w:val="center"/>
              <w:rPr>
                <w:rFonts w:ascii="Arial Unicode" w:hAnsi="Arial Unicode" w:cs="Calibri"/>
                <w:sz w:val="22"/>
                <w:szCs w:val="22"/>
              </w:rPr>
            </w:pPr>
            <w:r>
              <w:rPr>
                <w:rFonts w:ascii="Arial Unicode" w:hAnsi="Arial Unicode" w:cs="Calibri"/>
                <w:sz w:val="22"/>
                <w:szCs w:val="22"/>
              </w:rPr>
              <w:t>2</w:t>
            </w:r>
          </w:p>
        </w:tc>
        <w:tc>
          <w:tcPr>
            <w:tcW w:w="2315" w:type="dxa"/>
            <w:vAlign w:val="center"/>
          </w:tcPr>
          <w:p w:rsidR="009706BA" w:rsidRDefault="009706BA" w:rsidP="009706BA">
            <w:pPr>
              <w:jc w:val="center"/>
              <w:rPr>
                <w:rFonts w:ascii="Arial Unicode" w:hAnsi="Arial Unicode" w:cs="Arial"/>
              </w:rPr>
            </w:pPr>
            <w:r>
              <w:rPr>
                <w:rFonts w:ascii="Arial Unicode" w:hAnsi="Arial Unicode" w:cs="Arial"/>
              </w:rPr>
              <w:t>31331192</w:t>
            </w:r>
          </w:p>
        </w:tc>
        <w:tc>
          <w:tcPr>
            <w:tcW w:w="3727" w:type="dxa"/>
            <w:vAlign w:val="center"/>
          </w:tcPr>
          <w:p w:rsidR="009706BA" w:rsidRDefault="009706BA" w:rsidP="009706BA">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2*10</w:t>
            </w:r>
          </w:p>
        </w:tc>
        <w:tc>
          <w:tcPr>
            <w:tcW w:w="6438" w:type="dxa"/>
            <w:vAlign w:val="center"/>
          </w:tcPr>
          <w:p w:rsidR="009706BA" w:rsidRPr="00E9005B" w:rsidRDefault="009706BA" w:rsidP="009706B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9706BA" w:rsidRPr="00576215" w:rsidRDefault="009706BA" w:rsidP="009706B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9706BA" w:rsidRPr="00576215" w:rsidTr="00A53506">
        <w:trPr>
          <w:jc w:val="center"/>
        </w:trPr>
        <w:tc>
          <w:tcPr>
            <w:tcW w:w="0" w:type="auto"/>
            <w:vAlign w:val="center"/>
          </w:tcPr>
          <w:p w:rsidR="009706BA" w:rsidRDefault="009706BA" w:rsidP="009706BA">
            <w:pPr>
              <w:jc w:val="center"/>
              <w:rPr>
                <w:rFonts w:ascii="Arial LatArm" w:hAnsi="Arial LatArm" w:cs="Calibri"/>
              </w:rPr>
            </w:pPr>
            <w:r>
              <w:rPr>
                <w:rFonts w:ascii="Arial LatArm" w:hAnsi="Arial LatArm" w:cs="Calibri"/>
              </w:rPr>
              <w:t>3</w:t>
            </w:r>
          </w:p>
        </w:tc>
        <w:tc>
          <w:tcPr>
            <w:tcW w:w="2315" w:type="dxa"/>
            <w:vAlign w:val="center"/>
          </w:tcPr>
          <w:p w:rsidR="009706BA" w:rsidRDefault="009706BA" w:rsidP="009706BA">
            <w:pPr>
              <w:jc w:val="center"/>
              <w:rPr>
                <w:rFonts w:ascii="Arial Unicode" w:hAnsi="Arial Unicode" w:cs="Arial"/>
              </w:rPr>
            </w:pPr>
            <w:r>
              <w:rPr>
                <w:rFonts w:ascii="Arial Unicode" w:hAnsi="Arial Unicode" w:cs="Arial"/>
              </w:rPr>
              <w:t>31331120</w:t>
            </w:r>
          </w:p>
        </w:tc>
        <w:tc>
          <w:tcPr>
            <w:tcW w:w="3727" w:type="dxa"/>
            <w:vAlign w:val="center"/>
          </w:tcPr>
          <w:p w:rsidR="009706BA" w:rsidRDefault="009706BA" w:rsidP="009706BA">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4*10</w:t>
            </w:r>
          </w:p>
        </w:tc>
        <w:tc>
          <w:tcPr>
            <w:tcW w:w="6438" w:type="dxa"/>
            <w:vAlign w:val="center"/>
          </w:tcPr>
          <w:p w:rsidR="009706BA" w:rsidRPr="00E9005B" w:rsidRDefault="009706BA" w:rsidP="009706B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9706BA" w:rsidRPr="00576215" w:rsidRDefault="009706BA" w:rsidP="009706B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9706BA" w:rsidRPr="00576215" w:rsidTr="00A53506">
        <w:trPr>
          <w:jc w:val="center"/>
        </w:trPr>
        <w:tc>
          <w:tcPr>
            <w:tcW w:w="0" w:type="auto"/>
            <w:vAlign w:val="center"/>
          </w:tcPr>
          <w:p w:rsidR="009706BA" w:rsidRDefault="009706BA" w:rsidP="009706BA">
            <w:pPr>
              <w:jc w:val="center"/>
              <w:rPr>
                <w:rFonts w:ascii="Arial LatArm" w:hAnsi="Arial LatArm" w:cs="Calibri"/>
              </w:rPr>
            </w:pPr>
            <w:r>
              <w:rPr>
                <w:rFonts w:ascii="Arial LatArm" w:hAnsi="Arial LatArm" w:cs="Calibri"/>
              </w:rPr>
              <w:t>4</w:t>
            </w:r>
          </w:p>
        </w:tc>
        <w:tc>
          <w:tcPr>
            <w:tcW w:w="2315" w:type="dxa"/>
            <w:vAlign w:val="center"/>
          </w:tcPr>
          <w:p w:rsidR="009706BA" w:rsidRDefault="009706BA" w:rsidP="009706BA">
            <w:pPr>
              <w:jc w:val="center"/>
              <w:rPr>
                <w:rFonts w:ascii="Arial Unicode" w:hAnsi="Arial Unicode" w:cs="Arial"/>
              </w:rPr>
            </w:pPr>
            <w:r>
              <w:rPr>
                <w:rFonts w:ascii="Arial Unicode" w:hAnsi="Arial Unicode" w:cs="Arial"/>
              </w:rPr>
              <w:t>31331192</w:t>
            </w:r>
          </w:p>
        </w:tc>
        <w:tc>
          <w:tcPr>
            <w:tcW w:w="3727" w:type="dxa"/>
            <w:vAlign w:val="center"/>
          </w:tcPr>
          <w:p w:rsidR="009706BA" w:rsidRDefault="009706BA" w:rsidP="009706BA">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4*16</w:t>
            </w:r>
          </w:p>
        </w:tc>
        <w:tc>
          <w:tcPr>
            <w:tcW w:w="6438" w:type="dxa"/>
            <w:vAlign w:val="center"/>
          </w:tcPr>
          <w:p w:rsidR="009706BA" w:rsidRPr="00E9005B" w:rsidRDefault="009706BA" w:rsidP="009706B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9706BA" w:rsidRPr="00576215" w:rsidRDefault="009706BA" w:rsidP="009706B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6672B" w:rsidRPr="00576215" w:rsidTr="00A53506">
        <w:trPr>
          <w:jc w:val="center"/>
        </w:trPr>
        <w:tc>
          <w:tcPr>
            <w:tcW w:w="14768" w:type="dxa"/>
            <w:gridSpan w:val="4"/>
            <w:vAlign w:val="center"/>
          </w:tcPr>
          <w:p w:rsidR="00A6672B" w:rsidRPr="00E9005B" w:rsidRDefault="00A6672B" w:rsidP="00A53506">
            <w:pPr>
              <w:widowControl w:val="0"/>
              <w:spacing w:after="120"/>
              <w:ind w:right="-7"/>
              <w:jc w:val="center"/>
              <w:rPr>
                <w:rFonts w:ascii="GHEA Grapalat" w:hAnsi="GHEA Grapalat"/>
                <w:szCs w:val="20"/>
              </w:rPr>
            </w:pPr>
          </w:p>
        </w:tc>
        <w:tc>
          <w:tcPr>
            <w:tcW w:w="1184" w:type="dxa"/>
            <w:vAlign w:val="center"/>
          </w:tcPr>
          <w:p w:rsidR="00A6672B" w:rsidRPr="00576215" w:rsidRDefault="00A6672B" w:rsidP="00A5350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bl>
    <w:p w:rsidR="00A6672B" w:rsidRDefault="00A6672B" w:rsidP="00A6672B">
      <w:pPr>
        <w:pStyle w:val="FootnoteText"/>
        <w:widowControl w:val="0"/>
        <w:jc w:val="both"/>
        <w:rPr>
          <w:rFonts w:ascii="GHEA Grapalat" w:hAnsi="GHEA Grapalat"/>
          <w:i/>
          <w:lang w:val="en-US"/>
        </w:rPr>
      </w:pPr>
    </w:p>
    <w:p w:rsidR="00A6672B" w:rsidRPr="008842CE" w:rsidRDefault="00A6672B" w:rsidP="00A6672B">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A6672B" w:rsidRPr="008842CE" w:rsidRDefault="00A6672B" w:rsidP="00A6672B">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A6672B" w:rsidRPr="00233514" w:rsidRDefault="00A6672B" w:rsidP="00A6672B">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A6672B" w:rsidRPr="00B138F3" w:rsidTr="00A53506">
        <w:trPr>
          <w:jc w:val="center"/>
        </w:trPr>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A6672B" w:rsidRPr="00B138F3" w:rsidRDefault="00A6672B" w:rsidP="00A6672B">
      <w:pPr>
        <w:widowControl w:val="0"/>
        <w:spacing w:after="160"/>
        <w:rPr>
          <w:rFonts w:ascii="GHEA Grapalat" w:hAnsi="GHEA Grapalat"/>
        </w:rPr>
        <w:sectPr w:rsidR="00A6672B" w:rsidRPr="00B138F3" w:rsidSect="00A53506">
          <w:footnotePr>
            <w:pos w:val="beneathText"/>
          </w:footnotePr>
          <w:pgSz w:w="16838" w:h="11906" w:orient="landscape" w:code="9"/>
          <w:pgMar w:top="630" w:right="1418" w:bottom="1418" w:left="1418" w:header="561" w:footer="561" w:gutter="0"/>
          <w:cols w:space="720"/>
        </w:sectPr>
      </w:pPr>
    </w:p>
    <w:p w:rsidR="00A6672B" w:rsidRPr="00B138F3" w:rsidRDefault="00A6672B" w:rsidP="00A6672B">
      <w:pPr>
        <w:widowControl w:val="0"/>
        <w:spacing w:after="160" w:line="276" w:lineRule="auto"/>
        <w:jc w:val="right"/>
        <w:rPr>
          <w:rFonts w:ascii="GHEA Grapalat" w:hAnsi="GHEA Grapalat"/>
          <w:i/>
        </w:rPr>
      </w:pPr>
      <w:r w:rsidRPr="00B138F3">
        <w:rPr>
          <w:rFonts w:ascii="GHEA Grapalat" w:hAnsi="GHEA Grapalat"/>
          <w:i/>
        </w:rPr>
        <w:lastRenderedPageBreak/>
        <w:t>Приложение № 3</w:t>
      </w:r>
    </w:p>
    <w:p w:rsidR="00A6672B" w:rsidRPr="00AA5BD2" w:rsidRDefault="00A6672B" w:rsidP="00A6672B">
      <w:pPr>
        <w:widowControl w:val="0"/>
        <w:spacing w:after="160" w:line="276"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9706BA" w:rsidRPr="00907A71">
        <w:rPr>
          <w:rFonts w:ascii="GHEA Grapalat" w:hAnsi="GHEA Grapalat"/>
          <w:b/>
        </w:rPr>
        <w:t>6</w:t>
      </w:r>
      <w:r w:rsidR="00BE1A63">
        <w:rPr>
          <w:rFonts w:ascii="GHEA Grapalat" w:hAnsi="GHEA Grapalat"/>
          <w:b/>
        </w:rPr>
        <w:t>/2</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A6672B" w:rsidRPr="00B138F3" w:rsidTr="00A53506">
        <w:trPr>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Сторона договора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Заказчик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УНН______________________________</w:t>
            </w:r>
          </w:p>
        </w:tc>
      </w:tr>
    </w:tbl>
    <w:p w:rsidR="00A6672B" w:rsidRPr="00B138F3" w:rsidRDefault="00A6672B" w:rsidP="00A6672B">
      <w:pPr>
        <w:widowControl w:val="0"/>
        <w:spacing w:after="160"/>
        <w:ind w:firstLine="375"/>
        <w:rPr>
          <w:rFonts w:ascii="GHEA Grapalat" w:hAnsi="GHEA Grapalat"/>
          <w:iCs/>
        </w:rPr>
      </w:pPr>
    </w:p>
    <w:p w:rsidR="00A6672B" w:rsidRPr="00B138F3" w:rsidRDefault="00A6672B" w:rsidP="00A6672B">
      <w:pPr>
        <w:widowControl w:val="0"/>
        <w:spacing w:after="160"/>
        <w:ind w:left="567" w:right="467"/>
        <w:jc w:val="center"/>
        <w:rPr>
          <w:rFonts w:ascii="GHEA Grapalat" w:hAnsi="GHEA Grapalat"/>
          <w:iCs/>
        </w:rPr>
      </w:pPr>
      <w:r w:rsidRPr="00B138F3">
        <w:rPr>
          <w:rFonts w:ascii="GHEA Grapalat" w:hAnsi="GHEA Grapalat"/>
          <w:b/>
        </w:rPr>
        <w:t>АКТ №</w:t>
      </w:r>
    </w:p>
    <w:p w:rsidR="00A6672B" w:rsidRPr="00B138F3" w:rsidRDefault="00A6672B" w:rsidP="00A6672B">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A6672B" w:rsidRPr="00B138F3" w:rsidRDefault="00A6672B" w:rsidP="00A6672B">
      <w:pPr>
        <w:pStyle w:val="BodyTextIndent"/>
        <w:widowControl w:val="0"/>
        <w:spacing w:after="160" w:line="240" w:lineRule="auto"/>
        <w:ind w:firstLine="0"/>
        <w:jc w:val="center"/>
        <w:rPr>
          <w:rFonts w:ascii="GHEA Grapalat" w:hAnsi="GHEA Grapalat"/>
          <w:b/>
          <w:bCs/>
          <w:iCs/>
          <w:sz w:val="24"/>
          <w:szCs w:val="24"/>
        </w:rPr>
      </w:pPr>
    </w:p>
    <w:p w:rsidR="00A6672B" w:rsidRPr="00B138F3" w:rsidRDefault="00A6672B" w:rsidP="00A6672B">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A6672B" w:rsidRPr="00B138F3" w:rsidRDefault="00A6672B" w:rsidP="00A6672B">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A6672B" w:rsidRPr="00B138F3" w:rsidRDefault="00A6672B" w:rsidP="00A6672B">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A6672B" w:rsidRPr="00B138F3" w:rsidTr="00A53506">
        <w:trPr>
          <w:jc w:val="center"/>
        </w:trPr>
        <w:tc>
          <w:tcPr>
            <w:tcW w:w="442"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A6672B" w:rsidRPr="00B138F3" w:rsidRDefault="00A6672B" w:rsidP="00A535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A6672B" w:rsidRPr="00B138F3" w:rsidTr="00A53506">
        <w:trPr>
          <w:jc w:val="center"/>
        </w:trPr>
        <w:tc>
          <w:tcPr>
            <w:tcW w:w="442" w:type="dxa"/>
            <w:vMerge/>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A6672B" w:rsidRPr="00B138F3" w:rsidTr="00A53506">
        <w:trPr>
          <w:trHeight w:val="1105"/>
          <w:jc w:val="center"/>
        </w:trPr>
        <w:tc>
          <w:tcPr>
            <w:tcW w:w="442" w:type="dxa"/>
            <w:vMerge/>
            <w:tcBorders>
              <w:bottom w:val="single" w:sz="4" w:space="0" w:color="auto"/>
            </w:tcBorders>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bl>
    <w:p w:rsidR="00A6672B" w:rsidRPr="00B138F3" w:rsidRDefault="00A6672B" w:rsidP="00A6672B">
      <w:pPr>
        <w:widowControl w:val="0"/>
        <w:spacing w:after="160"/>
        <w:ind w:firstLine="375"/>
        <w:jc w:val="both"/>
        <w:rPr>
          <w:rFonts w:ascii="GHEA Grapalat" w:hAnsi="GHEA Grapalat" w:cs="Arial"/>
          <w:iCs/>
          <w:lang w:val="en-US"/>
        </w:rPr>
      </w:pPr>
    </w:p>
    <w:p w:rsidR="00A6672B" w:rsidRPr="00B138F3" w:rsidRDefault="00A6672B" w:rsidP="00A6672B">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A6672B" w:rsidRPr="00B138F3" w:rsidRDefault="00A6672B" w:rsidP="00A6672B">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6672B" w:rsidRPr="00B138F3" w:rsidTr="00A53506">
        <w:trPr>
          <w:trHeight w:val="266"/>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Товар принят</w:t>
            </w:r>
          </w:p>
        </w:tc>
      </w:tr>
      <w:tr w:rsidR="00A6672B" w:rsidRPr="00B138F3" w:rsidTr="00A53506">
        <w:trPr>
          <w:trHeight w:val="47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A6672B" w:rsidRPr="00B138F3" w:rsidTr="00A53506">
        <w:trPr>
          <w:trHeight w:val="50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A6672B" w:rsidRPr="00B138F3" w:rsidTr="00A53506">
        <w:trPr>
          <w:trHeight w:val="281"/>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r>
    </w:tbl>
    <w:p w:rsidR="00A6672B" w:rsidRPr="00B138F3" w:rsidRDefault="00A6672B" w:rsidP="00A6672B">
      <w:pPr>
        <w:widowControl w:val="0"/>
        <w:spacing w:after="160"/>
        <w:jc w:val="right"/>
        <w:rPr>
          <w:rFonts w:ascii="GHEA Grapalat" w:hAnsi="GHEA Grapalat" w:cs="Sylfaen"/>
          <w:b/>
        </w:rPr>
      </w:pPr>
    </w:p>
    <w:p w:rsidR="00A6672B" w:rsidRPr="00B138F3" w:rsidRDefault="00A6672B" w:rsidP="00A6672B">
      <w:pPr>
        <w:rPr>
          <w:rFonts w:ascii="GHEA Grapalat" w:hAnsi="GHEA Grapalat" w:cs="Sylfaen"/>
          <w:b/>
        </w:rPr>
      </w:pPr>
      <w:r w:rsidRPr="00B138F3">
        <w:rPr>
          <w:rFonts w:ascii="GHEA Grapalat" w:hAnsi="GHEA Grapalat" w:cs="Sylfaen"/>
          <w:b/>
        </w:rPr>
        <w:br w:type="page"/>
      </w:r>
    </w:p>
    <w:p w:rsidR="00A6672B" w:rsidRPr="00B138F3" w:rsidRDefault="00A6672B" w:rsidP="00A6672B">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A6672B" w:rsidRPr="00AA5BD2" w:rsidRDefault="00A6672B" w:rsidP="00A6672B">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9706BA" w:rsidRPr="00907A71">
        <w:rPr>
          <w:rFonts w:ascii="GHEA Grapalat" w:hAnsi="GHEA Grapalat"/>
          <w:b/>
        </w:rPr>
        <w:t>6</w:t>
      </w:r>
      <w:r w:rsidR="00BE1A63">
        <w:rPr>
          <w:rFonts w:ascii="GHEA Grapalat" w:hAnsi="GHEA Grapalat"/>
          <w:b/>
        </w:rPr>
        <w:t>/</w:t>
      </w:r>
      <w:r w:rsidR="00B43C9E" w:rsidRPr="00907A71">
        <w:rPr>
          <w:rFonts w:ascii="GHEA Grapalat" w:hAnsi="GHEA Grapalat"/>
          <w:b/>
        </w:rPr>
        <w:t>2</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885259">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tabs>
          <w:tab w:val="left" w:pos="360"/>
          <w:tab w:val="left" w:pos="540"/>
        </w:tabs>
        <w:spacing w:after="160"/>
        <w:jc w:val="center"/>
        <w:rPr>
          <w:rFonts w:ascii="GHEA Grapalat" w:hAnsi="GHEA Grapalat" w:cs="Sylfaen"/>
          <w:b/>
          <w:bCs/>
        </w:rPr>
      </w:pPr>
    </w:p>
    <w:p w:rsidR="00A6672B" w:rsidRPr="00B138F3" w:rsidRDefault="00A6672B" w:rsidP="00A6672B">
      <w:pPr>
        <w:widowControl w:val="0"/>
        <w:spacing w:after="160"/>
        <w:jc w:val="center"/>
        <w:rPr>
          <w:rFonts w:ascii="GHEA Grapalat" w:hAnsi="GHEA Grapalat" w:cs="Sylfaen"/>
          <w:bCs/>
        </w:rPr>
      </w:pPr>
      <w:r w:rsidRPr="00B138F3">
        <w:rPr>
          <w:rFonts w:ascii="GHEA Grapalat" w:hAnsi="GHEA Grapalat"/>
        </w:rPr>
        <w:t>АКТ №———</w:t>
      </w:r>
    </w:p>
    <w:p w:rsidR="00A6672B" w:rsidRPr="00B138F3" w:rsidRDefault="00A6672B" w:rsidP="00A6672B">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A6672B" w:rsidRPr="00B138F3" w:rsidRDefault="00A6672B" w:rsidP="00A6672B">
      <w:pPr>
        <w:widowControl w:val="0"/>
        <w:tabs>
          <w:tab w:val="left" w:pos="360"/>
          <w:tab w:val="left" w:pos="540"/>
        </w:tabs>
        <w:spacing w:after="160"/>
        <w:jc w:val="center"/>
        <w:rPr>
          <w:rFonts w:ascii="GHEA Grapalat" w:hAnsi="GHEA Grapalat" w:cs="Sylfaen"/>
        </w:rPr>
      </w:pPr>
    </w:p>
    <w:p w:rsidR="00A6672B" w:rsidRPr="00B138F3" w:rsidRDefault="00A6672B" w:rsidP="00A6672B">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A6672B" w:rsidRPr="00B138F3" w:rsidRDefault="00A6672B" w:rsidP="00A6672B">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A6672B" w:rsidRPr="00B138F3" w:rsidRDefault="00A6672B" w:rsidP="00A6672B">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A6672B" w:rsidRPr="00B138F3" w:rsidRDefault="00A6672B" w:rsidP="00A6672B">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A6672B" w:rsidRPr="00B138F3" w:rsidRDefault="00A6672B" w:rsidP="00A6672B">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A6672B" w:rsidRPr="00B138F3" w:rsidRDefault="00A6672B" w:rsidP="00A6672B">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A6672B" w:rsidRPr="00B138F3" w:rsidRDefault="00A6672B" w:rsidP="00A6672B">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6672B" w:rsidRPr="00B138F3" w:rsidTr="00A5350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6672B" w:rsidRPr="00B138F3" w:rsidRDefault="00A6672B" w:rsidP="00A53506">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bl>
    <w:p w:rsidR="00A6672B" w:rsidRPr="00B138F3" w:rsidRDefault="00A6672B" w:rsidP="00A6672B">
      <w:pPr>
        <w:widowControl w:val="0"/>
        <w:tabs>
          <w:tab w:val="left" w:pos="360"/>
          <w:tab w:val="left" w:pos="540"/>
        </w:tabs>
        <w:spacing w:after="160"/>
        <w:jc w:val="both"/>
        <w:rPr>
          <w:rFonts w:ascii="GHEA Grapalat" w:hAnsi="GHEA Grapalat" w:cs="Sylfaen"/>
        </w:rPr>
      </w:pP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A6672B" w:rsidRDefault="00A6672B" w:rsidP="00A6672B">
      <w:pPr>
        <w:rPr>
          <w:rFonts w:ascii="GHEA Grapalat" w:hAnsi="GHEA Grapalat"/>
        </w:rPr>
      </w:pPr>
      <w:r>
        <w:rPr>
          <w:rFonts w:ascii="GHEA Grapalat" w:hAnsi="GHEA Grapalat"/>
        </w:rPr>
        <w:t xml:space="preserve">                                                       </w:t>
      </w:r>
    </w:p>
    <w:p w:rsidR="00A6672B" w:rsidRPr="00B138F3" w:rsidRDefault="00A6672B" w:rsidP="00A6672B">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A6672B" w:rsidRPr="00B138F3" w:rsidRDefault="00A6672B" w:rsidP="00A6672B">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A6672B" w:rsidRPr="00B138F3" w:rsidTr="00A53506">
        <w:tc>
          <w:tcPr>
            <w:tcW w:w="4450"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A6672B" w:rsidRPr="00B138F3" w:rsidRDefault="00A6672B" w:rsidP="00A6672B">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A6672B" w:rsidRPr="00B138F3" w:rsidRDefault="00A6672B" w:rsidP="00A6672B">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A6672B" w:rsidRPr="00BA20A0" w:rsidRDefault="00A6672B" w:rsidP="00A6672B">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rsidR="00A6672B" w:rsidRPr="00BA20A0" w:rsidRDefault="00A6672B" w:rsidP="00A6672B">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r w:rsidR="00005952">
        <w:rPr>
          <w:rFonts w:ascii="GHEA Grapalat" w:hAnsi="GHEA Grapalat"/>
          <w:b/>
        </w:rPr>
        <w:t>ЕГС-</w:t>
      </w:r>
      <w:r w:rsidR="00005952">
        <w:rPr>
          <w:rFonts w:ascii="GHEA Grapalat" w:hAnsi="GHEA Grapalat"/>
          <w:b/>
          <w:lang w:val="en-US"/>
        </w:rPr>
        <w:t>GH</w:t>
      </w:r>
      <w:r w:rsidR="00005952" w:rsidRPr="00AA05DB">
        <w:rPr>
          <w:rFonts w:ascii="GHEA Grapalat" w:hAnsi="GHEA Grapalat"/>
          <w:b/>
        </w:rPr>
        <w:t>APDzB</w:t>
      </w:r>
      <w:r w:rsidR="00005952">
        <w:rPr>
          <w:rFonts w:ascii="GHEA Grapalat" w:hAnsi="GHEA Grapalat"/>
          <w:b/>
        </w:rPr>
        <w:t>-</w:t>
      </w:r>
      <w:r w:rsidR="00BE1A63">
        <w:rPr>
          <w:rFonts w:ascii="GHEA Grapalat" w:hAnsi="GHEA Grapalat"/>
          <w:b/>
        </w:rPr>
        <w:t>2</w:t>
      </w:r>
      <w:r w:rsidR="009706BA" w:rsidRPr="00907A71">
        <w:rPr>
          <w:rFonts w:ascii="GHEA Grapalat" w:hAnsi="GHEA Grapalat"/>
          <w:b/>
        </w:rPr>
        <w:t>6</w:t>
      </w:r>
      <w:r w:rsidR="00BE1A63">
        <w:rPr>
          <w:rFonts w:ascii="GHEA Grapalat" w:hAnsi="GHEA Grapalat"/>
          <w:b/>
        </w:rPr>
        <w:t>/2</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6672B" w:rsidRPr="00BA20A0" w:rsidRDefault="00A6672B" w:rsidP="00A6672B">
      <w:pPr>
        <w:jc w:val="center"/>
        <w:rPr>
          <w:rFonts w:ascii="GHEA Grapalat" w:hAnsi="GHEA Grapalat" w:cs="GHEA Grapalat"/>
        </w:rPr>
      </w:pPr>
    </w:p>
    <w:p w:rsidR="00A6672B" w:rsidRPr="00BA20A0" w:rsidRDefault="00A6672B" w:rsidP="00A6672B">
      <w:pPr>
        <w:jc w:val="center"/>
        <w:rPr>
          <w:rFonts w:ascii="GHEA Grapalat" w:hAnsi="GHEA Grapalat" w:cs="GHEA Grapalat"/>
        </w:rPr>
      </w:pPr>
      <w:r w:rsidRPr="00BA20A0">
        <w:rPr>
          <w:rFonts w:ascii="GHEA Grapalat" w:hAnsi="GHEA Grapalat" w:cs="GHEA Grapalat"/>
        </w:rPr>
        <w:t>УВЕДОМЛЕНИЕ</w:t>
      </w:r>
    </w:p>
    <w:p w:rsidR="00A6672B" w:rsidRPr="00BA20A0" w:rsidRDefault="00A6672B" w:rsidP="00A6672B">
      <w:pPr>
        <w:jc w:val="center"/>
        <w:rPr>
          <w:rFonts w:ascii="GHEA Grapalat" w:hAnsi="GHEA Grapalat" w:cs="GHEA Grapalat"/>
          <w:lang w:val="hy-AM"/>
        </w:rPr>
      </w:pPr>
    </w:p>
    <w:p w:rsidR="00A6672B" w:rsidRPr="00BA20A0" w:rsidRDefault="00A6672B" w:rsidP="00A6672B">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6672B" w:rsidRPr="00BA20A0" w:rsidRDefault="00A6672B" w:rsidP="00A6672B">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6672B" w:rsidRPr="00BA20A0" w:rsidRDefault="00A6672B" w:rsidP="00A6672B">
      <w:pPr>
        <w:rPr>
          <w:rFonts w:ascii="GHEA Grapalat" w:hAnsi="GHEA Grapalat"/>
          <w:vertAlign w:val="superscript"/>
          <w:lang w:val="es-ES"/>
        </w:rPr>
      </w:pPr>
    </w:p>
    <w:p w:rsidR="00A6672B" w:rsidRPr="00BA20A0" w:rsidRDefault="00A6672B" w:rsidP="00A6672B">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6672B" w:rsidRPr="00BA20A0" w:rsidRDefault="00A6672B" w:rsidP="00A6672B">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6672B" w:rsidRPr="00BA20A0" w:rsidRDefault="00A6672B" w:rsidP="00A6672B">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6672B" w:rsidRPr="00BA20A0" w:rsidRDefault="00A6672B" w:rsidP="00A6672B">
      <w:pPr>
        <w:rPr>
          <w:rFonts w:ascii="GHEA Grapalat" w:hAnsi="GHEA Grapalat" w:cs="Sylfaen"/>
          <w:sz w:val="20"/>
          <w:szCs w:val="20"/>
          <w:lang w:val="es-ES"/>
        </w:rPr>
      </w:pPr>
    </w:p>
    <w:p w:rsidR="00A6672B" w:rsidRPr="00BA20A0" w:rsidRDefault="00A6672B" w:rsidP="00A6672B">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6672B" w:rsidRPr="00BA20A0" w:rsidRDefault="00A6672B" w:rsidP="00A6672B">
      <w:pPr>
        <w:jc w:val="center"/>
        <w:rPr>
          <w:rFonts w:ascii="GHEA Grapalat" w:hAnsi="GHEA Grapalat" w:cs="GHEA Grapalat"/>
          <w:lang w:val="es-ES"/>
        </w:rPr>
      </w:pPr>
    </w:p>
    <w:p w:rsidR="00A6672B" w:rsidRPr="00BA20A0" w:rsidRDefault="00A6672B" w:rsidP="00A6672B">
      <w:pPr>
        <w:jc w:val="center"/>
        <w:rPr>
          <w:rFonts w:ascii="GHEA Grapalat" w:hAnsi="GHEA Grapalat" w:cs="Sylfaen"/>
          <w:b/>
          <w:lang w:val="es-ES"/>
        </w:rPr>
      </w:pPr>
    </w:p>
    <w:p w:rsidR="00A6672B" w:rsidRPr="00BA20A0" w:rsidRDefault="00A6672B" w:rsidP="00A6672B">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6672B" w:rsidRPr="00BA20A0" w:rsidRDefault="00A6672B" w:rsidP="00A6672B">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6672B" w:rsidRPr="00BA20A0" w:rsidRDefault="00A6672B" w:rsidP="00A6672B">
      <w:pPr>
        <w:jc w:val="right"/>
        <w:rPr>
          <w:rFonts w:ascii="GHEA Grapalat" w:hAnsi="GHEA Grapalat"/>
          <w:sz w:val="20"/>
          <w:lang w:val="hy-AM"/>
        </w:rPr>
      </w:pPr>
      <w:r w:rsidRPr="00BA20A0">
        <w:rPr>
          <w:rFonts w:ascii="GHEA Grapalat" w:hAnsi="GHEA Grapalat"/>
          <w:sz w:val="20"/>
          <w:lang w:val="hy-AM"/>
        </w:rPr>
        <w:t xml:space="preserve">    </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6672B" w:rsidRPr="00BA20A0" w:rsidRDefault="00A6672B" w:rsidP="00A6672B">
      <w:pPr>
        <w:jc w:val="center"/>
        <w:rPr>
          <w:rFonts w:ascii="GHEA Grapalat" w:hAnsi="GHEA Grapalat" w:cs="Sylfaen"/>
          <w:sz w:val="16"/>
          <w:szCs w:val="16"/>
          <w:lang w:val="es-ES"/>
        </w:rPr>
      </w:pPr>
    </w:p>
    <w:p w:rsidR="00A6672B" w:rsidRPr="00BA20A0" w:rsidRDefault="00A6672B" w:rsidP="00A6672B">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6672B" w:rsidRPr="00C60645" w:rsidRDefault="00A6672B" w:rsidP="00A6672B">
      <w:pPr>
        <w:jc w:val="center"/>
        <w:rPr>
          <w:ins w:id="7" w:author="Inesa Kocharyan" w:date="2025-02-19T10:39:00Z"/>
          <w:rFonts w:ascii="GHEA Grapalat" w:hAnsi="GHEA Grapalat" w:cs="Sylfaen"/>
          <w:b/>
          <w:lang w:val="es-ES"/>
        </w:rPr>
      </w:pPr>
    </w:p>
    <w:p w:rsidR="00A6672B" w:rsidRPr="00B138F3" w:rsidRDefault="00A6672B" w:rsidP="00A6672B">
      <w:pPr>
        <w:widowControl w:val="0"/>
        <w:spacing w:after="160"/>
        <w:ind w:left="-142" w:firstLine="142"/>
        <w:jc w:val="center"/>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footerReference w:type="default" r:id="rId1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3C2" w:rsidRDefault="00ED73C2">
      <w:r>
        <w:separator/>
      </w:r>
    </w:p>
  </w:endnote>
  <w:endnote w:type="continuationSeparator" w:id="0">
    <w:p w:rsidR="00ED73C2" w:rsidRDefault="00ED7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9A04AD" w:rsidRPr="00C861E9" w:rsidRDefault="009A04AD">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F33E8">
          <w:rPr>
            <w:rFonts w:ascii="GHEA Grapalat" w:hAnsi="GHEA Grapalat"/>
            <w:noProof/>
            <w:sz w:val="24"/>
            <w:szCs w:val="24"/>
          </w:rPr>
          <w:t>7</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812198"/>
      <w:docPartObj>
        <w:docPartGallery w:val="Page Numbers (Bottom of Page)"/>
        <w:docPartUnique/>
      </w:docPartObj>
    </w:sdtPr>
    <w:sdtEndPr>
      <w:rPr>
        <w:rFonts w:ascii="GHEA Grapalat" w:hAnsi="GHEA Grapalat"/>
        <w:sz w:val="24"/>
        <w:szCs w:val="24"/>
      </w:rPr>
    </w:sdtEndPr>
    <w:sdtContent>
      <w:p w:rsidR="009A04AD" w:rsidRPr="00C861E9" w:rsidRDefault="009A04AD">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2072B">
          <w:rPr>
            <w:rFonts w:ascii="GHEA Grapalat" w:hAnsi="GHEA Grapalat"/>
            <w:noProof/>
            <w:sz w:val="24"/>
            <w:szCs w:val="24"/>
          </w:rPr>
          <w:t>86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3C2" w:rsidRDefault="00ED73C2">
      <w:r>
        <w:separator/>
      </w:r>
    </w:p>
  </w:footnote>
  <w:footnote w:type="continuationSeparator" w:id="0">
    <w:p w:rsidR="00ED73C2" w:rsidRDefault="00ED73C2">
      <w:r>
        <w:continuationSeparator/>
      </w:r>
    </w:p>
  </w:footnote>
  <w:footnote w:id="1">
    <w:p w:rsidR="009A04AD" w:rsidRPr="00CD6B60" w:rsidRDefault="009A04AD"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9A04AD" w:rsidRPr="00CD6B60" w:rsidRDefault="009A04A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A04AD" w:rsidRPr="00CD6B60" w:rsidRDefault="009A04A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A04AD" w:rsidRPr="00CD6B60" w:rsidRDefault="009A04AD"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9A04AD" w:rsidRPr="00CA2B01" w:rsidRDefault="009A04AD"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9A04AD" w:rsidRPr="00CA2B01" w:rsidRDefault="009A04AD"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9A04AD" w:rsidRPr="00CA2B01" w:rsidRDefault="009A04AD"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9A04AD" w:rsidRPr="005D5092" w:rsidRDefault="009A04AD"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9A04AD" w:rsidRPr="0034222E" w:rsidDel="00932115" w:rsidRDefault="009A04AD" w:rsidP="00AF1F59">
      <w:pPr>
        <w:pStyle w:val="FootnoteText"/>
        <w:jc w:val="both"/>
        <w:rPr>
          <w:del w:id="3"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9A04AD" w:rsidRPr="00FE2AA4" w:rsidRDefault="009A04AD">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9A04AD" w:rsidRPr="008842CE" w:rsidRDefault="009A04AD"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A04AD" w:rsidRPr="000811C1" w:rsidRDefault="009A04AD">
      <w:pPr>
        <w:pStyle w:val="FootnoteText"/>
        <w:rPr>
          <w:lang w:val="af-ZA"/>
        </w:rPr>
      </w:pPr>
    </w:p>
  </w:footnote>
  <w:footnote w:id="6">
    <w:p w:rsidR="009A04AD" w:rsidRPr="004A4643" w:rsidRDefault="009A04AD" w:rsidP="003A4A85">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7">
    <w:p w:rsidR="009A04AD" w:rsidRPr="008E4439" w:rsidRDefault="009A04AD" w:rsidP="003A4A85">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9A04AD" w:rsidRPr="000811C1" w:rsidRDefault="009A04AD" w:rsidP="003A4A85">
      <w:pPr>
        <w:pStyle w:val="FootnoteText"/>
        <w:rPr>
          <w:rFonts w:ascii="Sylfaen" w:hAnsi="Sylfaen"/>
          <w:sz w:val="18"/>
          <w:szCs w:val="18"/>
        </w:rPr>
      </w:pPr>
    </w:p>
  </w:footnote>
  <w:footnote w:id="8">
    <w:p w:rsidR="009A04AD" w:rsidRPr="00A31673" w:rsidRDefault="009A04AD">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9A04AD" w:rsidRPr="008416BA" w:rsidRDefault="009A04AD" w:rsidP="00A6672B">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9A04AD" w:rsidRDefault="009A04AD" w:rsidP="00A6672B">
      <w:pPr>
        <w:jc w:val="both"/>
      </w:pPr>
    </w:p>
    <w:p w:rsidR="009A04AD" w:rsidRPr="008B70EB" w:rsidRDefault="009A04AD" w:rsidP="00A6672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9A04AD" w:rsidRPr="008B70EB" w:rsidRDefault="009A04AD" w:rsidP="00A6672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9A04AD" w:rsidRPr="008B70EB" w:rsidRDefault="009A04AD" w:rsidP="00A6672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9A04AD" w:rsidRDefault="009A04AD" w:rsidP="00A6672B">
      <w:pPr>
        <w:jc w:val="both"/>
        <w:rPr>
          <w:rFonts w:asciiTheme="minorHAnsi" w:hAnsiTheme="minorHAnsi"/>
          <w:lang w:val="af-ZA"/>
        </w:rPr>
      </w:pPr>
    </w:p>
  </w:footnote>
  <w:footnote w:id="10">
    <w:p w:rsidR="009A04AD" w:rsidRPr="00D3436F" w:rsidRDefault="009A04AD" w:rsidP="00A6672B">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9A04AD" w:rsidRPr="00D3436F" w:rsidRDefault="009A04AD" w:rsidP="00A6672B">
      <w:pPr>
        <w:pStyle w:val="FootnoteText"/>
        <w:rPr>
          <w:lang w:val="es-ES"/>
        </w:rPr>
      </w:pPr>
    </w:p>
  </w:footnote>
  <w:footnote w:id="11">
    <w:p w:rsidR="009A04AD" w:rsidRPr="008842CE" w:rsidRDefault="009A04AD" w:rsidP="00A6672B">
      <w:pPr>
        <w:pStyle w:val="FootnoteText"/>
        <w:jc w:val="both"/>
      </w:pPr>
    </w:p>
  </w:footnote>
  <w:footnote w:id="12">
    <w:p w:rsidR="009A04AD" w:rsidRPr="008842CE" w:rsidRDefault="009A04AD" w:rsidP="00A6672B">
      <w:pPr>
        <w:pStyle w:val="FootnoteText"/>
        <w:jc w:val="both"/>
      </w:pPr>
    </w:p>
  </w:footnote>
  <w:footnote w:id="13">
    <w:p w:rsidR="009A04AD" w:rsidRPr="00D3436F" w:rsidRDefault="009A04AD" w:rsidP="00A6672B">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9A04AD" w:rsidRPr="00402BC3" w:rsidRDefault="009A04AD" w:rsidP="00A6672B">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A04AD" w:rsidRPr="00552088" w:rsidRDefault="009A04AD" w:rsidP="00A6672B">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A04AD" w:rsidRPr="00D3436F" w:rsidRDefault="009A04AD" w:rsidP="00A6672B">
      <w:pPr>
        <w:pStyle w:val="FootnoteText"/>
        <w:rPr>
          <w:lang w:val="hy-AM"/>
        </w:rPr>
      </w:pPr>
    </w:p>
  </w:footnote>
  <w:footnote w:id="15">
    <w:p w:rsidR="009A04AD" w:rsidRPr="00D3436F" w:rsidRDefault="009A04AD" w:rsidP="00A6672B">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9A04AD" w:rsidRPr="008842CE" w:rsidRDefault="009A04AD" w:rsidP="00A6672B">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A04AD" w:rsidRPr="00D3436F" w:rsidRDefault="009A04AD" w:rsidP="00A6672B">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 w:numId="3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952"/>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282"/>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25E"/>
    <w:rsid w:val="00037DDE"/>
    <w:rsid w:val="000408D8"/>
    <w:rsid w:val="00040F6C"/>
    <w:rsid w:val="000424BA"/>
    <w:rsid w:val="00042BD4"/>
    <w:rsid w:val="00043225"/>
    <w:rsid w:val="0004377F"/>
    <w:rsid w:val="0004387F"/>
    <w:rsid w:val="00045968"/>
    <w:rsid w:val="00046031"/>
    <w:rsid w:val="000465EA"/>
    <w:rsid w:val="000467EC"/>
    <w:rsid w:val="00046BAC"/>
    <w:rsid w:val="000473EF"/>
    <w:rsid w:val="00047776"/>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1646"/>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0FA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88E"/>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D26"/>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652"/>
    <w:rsid w:val="00184868"/>
    <w:rsid w:val="00184D18"/>
    <w:rsid w:val="00184F17"/>
    <w:rsid w:val="00185684"/>
    <w:rsid w:val="0018591C"/>
    <w:rsid w:val="00185DF9"/>
    <w:rsid w:val="00186559"/>
    <w:rsid w:val="001871B7"/>
    <w:rsid w:val="001878F0"/>
    <w:rsid w:val="00190792"/>
    <w:rsid w:val="00191085"/>
    <w:rsid w:val="00191D27"/>
    <w:rsid w:val="00191D5F"/>
    <w:rsid w:val="001925CB"/>
    <w:rsid w:val="00192606"/>
    <w:rsid w:val="001926B2"/>
    <w:rsid w:val="00192A1C"/>
    <w:rsid w:val="001932A7"/>
    <w:rsid w:val="00193871"/>
    <w:rsid w:val="00193B68"/>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0F1"/>
    <w:rsid w:val="001B0D9A"/>
    <w:rsid w:val="001B1050"/>
    <w:rsid w:val="001B1370"/>
    <w:rsid w:val="001B1C67"/>
    <w:rsid w:val="001B1FC4"/>
    <w:rsid w:val="001B208B"/>
    <w:rsid w:val="001B32D9"/>
    <w:rsid w:val="001B37D2"/>
    <w:rsid w:val="001B45A9"/>
    <w:rsid w:val="001B478E"/>
    <w:rsid w:val="001B59E9"/>
    <w:rsid w:val="001B6FCF"/>
    <w:rsid w:val="001C07C6"/>
    <w:rsid w:val="001C0849"/>
    <w:rsid w:val="001C1570"/>
    <w:rsid w:val="001C278A"/>
    <w:rsid w:val="001C3D83"/>
    <w:rsid w:val="001C3F6C"/>
    <w:rsid w:val="001C49E7"/>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00B"/>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369"/>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00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1B78"/>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BB6"/>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2E83"/>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ECB"/>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36D6"/>
    <w:rsid w:val="00345909"/>
    <w:rsid w:val="003468B8"/>
    <w:rsid w:val="0034742C"/>
    <w:rsid w:val="00347499"/>
    <w:rsid w:val="003475E1"/>
    <w:rsid w:val="0034777A"/>
    <w:rsid w:val="003500D1"/>
    <w:rsid w:val="00350210"/>
    <w:rsid w:val="00351797"/>
    <w:rsid w:val="00351A3E"/>
    <w:rsid w:val="003529EA"/>
    <w:rsid w:val="00352B29"/>
    <w:rsid w:val="00352DB8"/>
    <w:rsid w:val="00353EF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52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A85"/>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9E5"/>
    <w:rsid w:val="003F1EEA"/>
    <w:rsid w:val="003F208A"/>
    <w:rsid w:val="003F22D8"/>
    <w:rsid w:val="003F264A"/>
    <w:rsid w:val="003F2899"/>
    <w:rsid w:val="003F28E4"/>
    <w:rsid w:val="003F300B"/>
    <w:rsid w:val="003F40F6"/>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5FB6"/>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496"/>
    <w:rsid w:val="00507A99"/>
    <w:rsid w:val="00507FEA"/>
    <w:rsid w:val="00510110"/>
    <w:rsid w:val="00510176"/>
    <w:rsid w:val="005106CC"/>
    <w:rsid w:val="00510CB7"/>
    <w:rsid w:val="00510CD3"/>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23E"/>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907"/>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4A2"/>
    <w:rsid w:val="005D4D30"/>
    <w:rsid w:val="005D5092"/>
    <w:rsid w:val="005D5CCD"/>
    <w:rsid w:val="005D5D7D"/>
    <w:rsid w:val="005D60E5"/>
    <w:rsid w:val="005D6FB0"/>
    <w:rsid w:val="005D6FB8"/>
    <w:rsid w:val="005D71EF"/>
    <w:rsid w:val="005D7469"/>
    <w:rsid w:val="005D7731"/>
    <w:rsid w:val="005D7A61"/>
    <w:rsid w:val="005D7D18"/>
    <w:rsid w:val="005D7FA6"/>
    <w:rsid w:val="005E0725"/>
    <w:rsid w:val="005E0E50"/>
    <w:rsid w:val="005E1738"/>
    <w:rsid w:val="005E1F72"/>
    <w:rsid w:val="005E24FD"/>
    <w:rsid w:val="005E2F4D"/>
    <w:rsid w:val="005E2FA5"/>
    <w:rsid w:val="005E3501"/>
    <w:rsid w:val="005E3FC4"/>
    <w:rsid w:val="005E4C8D"/>
    <w:rsid w:val="005E52ED"/>
    <w:rsid w:val="005E573E"/>
    <w:rsid w:val="005E6606"/>
    <w:rsid w:val="005E693E"/>
    <w:rsid w:val="005E6D42"/>
    <w:rsid w:val="005E6F75"/>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072B"/>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2C9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6553"/>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2FCD"/>
    <w:rsid w:val="006A338D"/>
    <w:rsid w:val="006A3B6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3E8"/>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14E4"/>
    <w:rsid w:val="00712311"/>
    <w:rsid w:val="00712CB4"/>
    <w:rsid w:val="00712DB8"/>
    <w:rsid w:val="007131F4"/>
    <w:rsid w:val="00713746"/>
    <w:rsid w:val="00715C47"/>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85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385"/>
    <w:rsid w:val="007554B5"/>
    <w:rsid w:val="00755AA2"/>
    <w:rsid w:val="00757100"/>
    <w:rsid w:val="00757281"/>
    <w:rsid w:val="007578A9"/>
    <w:rsid w:val="007579D0"/>
    <w:rsid w:val="00757A3F"/>
    <w:rsid w:val="00757D6C"/>
    <w:rsid w:val="007602A3"/>
    <w:rsid w:val="00760462"/>
    <w:rsid w:val="0076095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855"/>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90C"/>
    <w:rsid w:val="007D3E45"/>
    <w:rsid w:val="007D4017"/>
    <w:rsid w:val="007D4470"/>
    <w:rsid w:val="007D4E09"/>
    <w:rsid w:val="007D61CE"/>
    <w:rsid w:val="007D6C82"/>
    <w:rsid w:val="007D716A"/>
    <w:rsid w:val="007D7707"/>
    <w:rsid w:val="007E009D"/>
    <w:rsid w:val="007E0238"/>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188"/>
    <w:rsid w:val="0080437A"/>
    <w:rsid w:val="0080548C"/>
    <w:rsid w:val="008055DB"/>
    <w:rsid w:val="008067C5"/>
    <w:rsid w:val="00806B9A"/>
    <w:rsid w:val="00806EF0"/>
    <w:rsid w:val="00807178"/>
    <w:rsid w:val="0080777B"/>
    <w:rsid w:val="00807F1E"/>
    <w:rsid w:val="00807F3B"/>
    <w:rsid w:val="008105B4"/>
    <w:rsid w:val="008106C0"/>
    <w:rsid w:val="00811591"/>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62D"/>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44CC"/>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07A71"/>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6BA"/>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5814"/>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AD"/>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0C8"/>
    <w:rsid w:val="009B5257"/>
    <w:rsid w:val="009B5889"/>
    <w:rsid w:val="009B58F7"/>
    <w:rsid w:val="009B5CA6"/>
    <w:rsid w:val="009B5ED1"/>
    <w:rsid w:val="009B5FC0"/>
    <w:rsid w:val="009B6191"/>
    <w:rsid w:val="009B6D58"/>
    <w:rsid w:val="009B7BB3"/>
    <w:rsid w:val="009C0ABA"/>
    <w:rsid w:val="009C10FF"/>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63F8"/>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477E9"/>
    <w:rsid w:val="00A502FC"/>
    <w:rsid w:val="00A5050E"/>
    <w:rsid w:val="00A50C53"/>
    <w:rsid w:val="00A51C3A"/>
    <w:rsid w:val="00A51D7C"/>
    <w:rsid w:val="00A52061"/>
    <w:rsid w:val="00A524AC"/>
    <w:rsid w:val="00A530B3"/>
    <w:rsid w:val="00A53506"/>
    <w:rsid w:val="00A54850"/>
    <w:rsid w:val="00A5512C"/>
    <w:rsid w:val="00A55C6C"/>
    <w:rsid w:val="00A55E59"/>
    <w:rsid w:val="00A55FEE"/>
    <w:rsid w:val="00A56536"/>
    <w:rsid w:val="00A572D8"/>
    <w:rsid w:val="00A57B1A"/>
    <w:rsid w:val="00A60D60"/>
    <w:rsid w:val="00A61746"/>
    <w:rsid w:val="00A619F2"/>
    <w:rsid w:val="00A62933"/>
    <w:rsid w:val="00A63445"/>
    <w:rsid w:val="00A63C22"/>
    <w:rsid w:val="00A63D83"/>
    <w:rsid w:val="00A63EB8"/>
    <w:rsid w:val="00A64339"/>
    <w:rsid w:val="00A65307"/>
    <w:rsid w:val="00A65C38"/>
    <w:rsid w:val="00A6609C"/>
    <w:rsid w:val="00A660E4"/>
    <w:rsid w:val="00A66431"/>
    <w:rsid w:val="00A6672B"/>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4BA"/>
    <w:rsid w:val="00A93710"/>
    <w:rsid w:val="00A943A0"/>
    <w:rsid w:val="00A944D6"/>
    <w:rsid w:val="00A95C09"/>
    <w:rsid w:val="00A961A4"/>
    <w:rsid w:val="00A96293"/>
    <w:rsid w:val="00A96817"/>
    <w:rsid w:val="00A9694C"/>
    <w:rsid w:val="00AA0AD8"/>
    <w:rsid w:val="00AA0D5B"/>
    <w:rsid w:val="00AA0F00"/>
    <w:rsid w:val="00AA0F9A"/>
    <w:rsid w:val="00AA129F"/>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5F4"/>
    <w:rsid w:val="00AB77E2"/>
    <w:rsid w:val="00AB7D2E"/>
    <w:rsid w:val="00AC0541"/>
    <w:rsid w:val="00AC082E"/>
    <w:rsid w:val="00AC21C5"/>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064"/>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97A"/>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415"/>
    <w:rsid w:val="00B21689"/>
    <w:rsid w:val="00B217A5"/>
    <w:rsid w:val="00B217BB"/>
    <w:rsid w:val="00B225D5"/>
    <w:rsid w:val="00B2283B"/>
    <w:rsid w:val="00B2314C"/>
    <w:rsid w:val="00B23D70"/>
    <w:rsid w:val="00B24E4B"/>
    <w:rsid w:val="00B25447"/>
    <w:rsid w:val="00B2561E"/>
    <w:rsid w:val="00B2572B"/>
    <w:rsid w:val="00B25E1F"/>
    <w:rsid w:val="00B25FC4"/>
    <w:rsid w:val="00B2681D"/>
    <w:rsid w:val="00B2752E"/>
    <w:rsid w:val="00B30994"/>
    <w:rsid w:val="00B31881"/>
    <w:rsid w:val="00B31A63"/>
    <w:rsid w:val="00B32124"/>
    <w:rsid w:val="00B325AF"/>
    <w:rsid w:val="00B32C46"/>
    <w:rsid w:val="00B333DF"/>
    <w:rsid w:val="00B34965"/>
    <w:rsid w:val="00B34F1A"/>
    <w:rsid w:val="00B351F5"/>
    <w:rsid w:val="00B3612B"/>
    <w:rsid w:val="00B36765"/>
    <w:rsid w:val="00B369D8"/>
    <w:rsid w:val="00B37250"/>
    <w:rsid w:val="00B40233"/>
    <w:rsid w:val="00B411FF"/>
    <w:rsid w:val="00B413A8"/>
    <w:rsid w:val="00B425F0"/>
    <w:rsid w:val="00B4364F"/>
    <w:rsid w:val="00B4374E"/>
    <w:rsid w:val="00B43C9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1A1"/>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4002"/>
    <w:rsid w:val="00B8486C"/>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5D58"/>
    <w:rsid w:val="00BA632C"/>
    <w:rsid w:val="00BA6E63"/>
    <w:rsid w:val="00BA7128"/>
    <w:rsid w:val="00BB13D5"/>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A63"/>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58A7"/>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83E"/>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414"/>
    <w:rsid w:val="00C767C7"/>
    <w:rsid w:val="00C8055A"/>
    <w:rsid w:val="00C806B2"/>
    <w:rsid w:val="00C807D9"/>
    <w:rsid w:val="00C80B25"/>
    <w:rsid w:val="00C80D75"/>
    <w:rsid w:val="00C81187"/>
    <w:rsid w:val="00C813A9"/>
    <w:rsid w:val="00C816CA"/>
    <w:rsid w:val="00C81FE2"/>
    <w:rsid w:val="00C82BD2"/>
    <w:rsid w:val="00C83D8F"/>
    <w:rsid w:val="00C84419"/>
    <w:rsid w:val="00C84B20"/>
    <w:rsid w:val="00C85FFA"/>
    <w:rsid w:val="00C861E9"/>
    <w:rsid w:val="00C86393"/>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53F"/>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22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8AA"/>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597"/>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1BAF"/>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3D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19"/>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864A9"/>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2D6"/>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C49"/>
    <w:rsid w:val="00EC00EF"/>
    <w:rsid w:val="00EC09B0"/>
    <w:rsid w:val="00EC165E"/>
    <w:rsid w:val="00EC22F7"/>
    <w:rsid w:val="00EC2345"/>
    <w:rsid w:val="00EC2C37"/>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D73C2"/>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1A3"/>
    <w:rsid w:val="00EF548A"/>
    <w:rsid w:val="00EF6526"/>
    <w:rsid w:val="00EF6AA2"/>
    <w:rsid w:val="00EF6BE5"/>
    <w:rsid w:val="00EF715C"/>
    <w:rsid w:val="00EF7868"/>
    <w:rsid w:val="00F00565"/>
    <w:rsid w:val="00F00C96"/>
    <w:rsid w:val="00F01662"/>
    <w:rsid w:val="00F016A2"/>
    <w:rsid w:val="00F01D1E"/>
    <w:rsid w:val="00F04AA1"/>
    <w:rsid w:val="00F04FC3"/>
    <w:rsid w:val="00F057BE"/>
    <w:rsid w:val="00F06F30"/>
    <w:rsid w:val="00F0759D"/>
    <w:rsid w:val="00F102AB"/>
    <w:rsid w:val="00F11794"/>
    <w:rsid w:val="00F11AC7"/>
    <w:rsid w:val="00F11D9C"/>
    <w:rsid w:val="00F11E5A"/>
    <w:rsid w:val="00F125C4"/>
    <w:rsid w:val="00F126E6"/>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3F4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BB6"/>
    <w:rsid w:val="00F87FD4"/>
    <w:rsid w:val="00F914CF"/>
    <w:rsid w:val="00F91CEB"/>
    <w:rsid w:val="00F92A53"/>
    <w:rsid w:val="00F930CD"/>
    <w:rsid w:val="00F932ED"/>
    <w:rsid w:val="00F934C1"/>
    <w:rsid w:val="00F9448B"/>
    <w:rsid w:val="00F954E8"/>
    <w:rsid w:val="00F95BB0"/>
    <w:rsid w:val="00F95E94"/>
    <w:rsid w:val="00F96993"/>
    <w:rsid w:val="00F97595"/>
    <w:rsid w:val="00F978BC"/>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D7A"/>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5654"/>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6DD12-8AB9-49F8-BF75-81E962916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2226</TotalTime>
  <Pages>86</Pages>
  <Words>21029</Words>
  <Characters>119866</Characters>
  <Application>Microsoft Office Word</Application>
  <DocSecurity>0</DocSecurity>
  <Lines>998</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140614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1407</cp:revision>
  <cp:lastPrinted>2018-02-16T07:12:00Z</cp:lastPrinted>
  <dcterms:created xsi:type="dcterms:W3CDTF">2019-10-28T07:04:00Z</dcterms:created>
  <dcterms:modified xsi:type="dcterms:W3CDTF">2025-12-18T06:07:00Z</dcterms:modified>
</cp:coreProperties>
</file>